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D24C0" w14:textId="77777777" w:rsidR="000D764E" w:rsidRDefault="00773D71" w:rsidP="00CF4D09">
      <w:pPr>
        <w:pStyle w:val="BodyText"/>
        <w:tabs>
          <w:tab w:val="left" w:pos="10632"/>
        </w:tabs>
        <w:ind w:left="4824" w:right="611"/>
        <w:jc w:val="both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D9256AC" wp14:editId="17A19D14">
            <wp:extent cx="1206765" cy="12313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765" cy="123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7A91A" w14:textId="77777777" w:rsidR="000D764E" w:rsidRDefault="00773D71" w:rsidP="00CC3D64">
      <w:pPr>
        <w:pStyle w:val="BodyText"/>
        <w:tabs>
          <w:tab w:val="left" w:pos="10915"/>
        </w:tabs>
        <w:spacing w:before="180"/>
        <w:ind w:right="717"/>
        <w:jc w:val="both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C062D33" wp14:editId="2B1D62A1">
                <wp:simplePos x="0" y="0"/>
                <wp:positionH relativeFrom="page">
                  <wp:posOffset>231775</wp:posOffset>
                </wp:positionH>
                <wp:positionV relativeFrom="paragraph">
                  <wp:posOffset>269240</wp:posOffset>
                </wp:positionV>
                <wp:extent cx="7029450" cy="191008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9450" cy="1910080"/>
                          <a:chOff x="0" y="0"/>
                          <a:chExt cx="7111365" cy="192468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99" y="0"/>
                            <a:ext cx="7109161" cy="19243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47495"/>
                            <a:ext cx="7103109" cy="1871980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</wps:spPr>
                        <wps:txbx>
                          <w:txbxContent>
                            <w:p w14:paraId="30EAAB4B" w14:textId="77777777" w:rsidR="00CF4D09" w:rsidRDefault="00CF4D09">
                              <w:pPr>
                                <w:ind w:left="907"/>
                                <w:rPr>
                                  <w:rFonts w:eastAsiaTheme="minorEastAsia"/>
                                  <w:b/>
                                  <w:color w:val="FFFFFF"/>
                                  <w:sz w:val="50"/>
                                  <w:lang w:eastAsia="ko-KR"/>
                                </w:rPr>
                              </w:pPr>
                            </w:p>
                            <w:p w14:paraId="365EB5AC" w14:textId="35BA217B" w:rsidR="000D764E" w:rsidRDefault="00773D71">
                              <w:pPr>
                                <w:ind w:left="907"/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RECOMMENDATION</w:t>
                              </w:r>
                            </w:p>
                            <w:p w14:paraId="41469A03" w14:textId="798C90B0" w:rsidR="00C660DD" w:rsidRDefault="00C660DD">
                              <w:pPr>
                                <w:ind w:left="907"/>
                                <w:rPr>
                                  <w:b/>
                                  <w:color w:val="000000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(INFORMATIVE)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062D33" id="Group 2" o:spid="_x0000_s1026" style="position:absolute;left:0;text-align:left;margin-left:18.25pt;margin-top:21.2pt;width:553.5pt;height:150.4pt;z-index:-15728640;mso-wrap-distance-left:0;mso-wrap-distance-right:0;mso-position-horizontal-relative:page;mso-width-relative:margin;mso-height-relative:margin" coordsize="71113,19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ck2Q4QIAALsGAAAOAAAAZHJzL2Uyb0RvYy54bWycVdtu2zAMfR+wfxD0&#10;3tpO3FyMJsXWrEWBYivW7gNkWbaFWpdJSuL8/SjZTtqkw9Y+RKAsijo85GEur1rRoA0zliu5wMl5&#10;jBGTVBVcVgv86+nmbIaRdUQWpFGSLfCOWXy1/PzpcqszNlK1agpmEASRNtvqBa6d01kUWVozQey5&#10;0kzCYamMIA62pooKQ7YQXTTRKI4n0VaZQhtFmbXwddUd4mWIX5aMuh9laZlDzQIDNhdWE9bcr9Hy&#10;kmSVIbrmtIdBPoBCEC7h0X2oFXEErQ0/CSU4Ncqq0p1TJSJVlpyykANkk8RH2dwatdYhlyrbVnpP&#10;E1B7xNOHw9Lvm1ujH/WD6dCDea/oswVeoq2uspfnfl8dnNvSCH8JkkBtYHS3Z5S1DlH4OI1H8/QC&#10;iKdwlsyTOJ71nNMaCnNyj9bfhptJkownF8PNUTqZXfhqRSTrHg7w9nA0pxn8eorAOqHo360Et9za&#10;MNwHEf8VQxDzvNZnUE1NHM95w90udCbUzYOSmwdOPbt+A2w+GMSLBR5jJIkAQdwJUjE09qkNHt7f&#10;Z3pyPW+4vuFN41n3dg8U2vmoHd7ItWu1laJrwaTrtGNYA5iVtDXXFiOTMZEzAGfuigSIB906QKgN&#10;l64TinWGOVr790vA8RPk1ZVkfxBAH3D6FGzfXEf9Mornc4zeaJkknicT/35omVE6TqevCk8ybay7&#10;ZUogbwBcgAFsk4xs7m0PaHDpaewwBHAAyU8HGDd2IBB2JxS+S1GPNdEMIPiwhxqnQ42fQA65alHq&#10;8+h9vOSQa78qUEkyfP8LVaAf4CKdpvMgAZLt5ZXEY6Cr52o2TeadvPYieSdXJLOq4cXQY9ZU+XVj&#10;0IbA9JyNV/HNIMEXbqBD29fYW67N2z7LXBU7SHIL03WB7e818dpq7iSQ7UfxYJjByAfDuOZahYHt&#10;qyrVl7VTJQ+V9U90ccOAClUMVpiQYL0awS/3wevwn7P8AwAA//8DAFBLAwQKAAAAAAAAACEA18Nf&#10;4XQNAAB0DQAAFAAAAGRycy9tZWRpYS9pbWFnZTEucG5niVBORw0KGgoAAAANSUhEUgAABq8AAAHP&#10;CAMAAAD6erDqAAADAFBMVEX///////7///3///z///v///r//vv//vr//vn//vj//vf//vX//vP/&#10;/vL//vH//fH//fD//e///e7//e3//ez//ev//en//ej//Oj//Ob//OT//OP//OL//OH//N///N7/&#10;/N3/+9z/+9v/+9n/+9j/+9b/+9T/+9P/+tj/+tX/+tP/+tL/+tD/+s//+s7/+sr/+sj/+cj/+cf/&#10;+cb/+cT/+cD/+b//+MD/+Lz/+Lv/+Lr/+Ln/+Lj/+Lf/+Lb/+LX/97f/97b/97T/97P/97D/96//&#10;967/963/96z/96v/96r/9qv/9qb/9qX/9qH/9qD/9aP/9aL/9aD/9Z//9Zr/9Zn/9Jn/9Jb/9JX/&#10;9JP/9JH/9I//9I7/9I3/847/84z/84v/84j/84f/84b/8ob/8oX/8oT/8oH/8oD/8n3/8nz/8nr/&#10;8Xr/8Xn/8XX/8XT/8XP/8XH/8HX/8G//8G3/8Gv/72r/72b/72X/72L/72H/72D/71//717/7lv/&#10;7lr/7ln/7lb/7Vb/7VP/7VH/7U//7U7/7Uz/7En/7Eb/7EX/7ET/7EP/7EH/7ED/7D//6zz/6zv/&#10;6zr/6zj/6zf/6jL/6i//6i3/6iz/6S3/6Sz/6Sv/6Sn/6Sj/6Sb/6ST/6SP/6SL/6SD/6R//6CH/&#10;6CD/6B7/6B3/6Bz/6Br/6Bn/6Bj/6Bb/5xf/5xb/5xX/5xT/5xP/5xL/5w//5w7/5g//5g7/5g3/&#10;5gz/5gv/5gr/5gn/5gj/5gf/5gb/5gX/5QX/5QT/5QP/5QL/5QH/5QD+/v/9/v73+fz3+Pf19/v0&#10;9/v09vvu8fjt7+vm6/WbqJCar9iVo4mUq9Vwjsdnh8QAAAAAAAAAAAAAAAAAAAAAAAAAAAAAAAAA&#10;AAAAAAAAAAAAAAAAAAAAAAAAAAAAAAAAAAAAAAAAAAAAAAAAAAAAAAAAAAAAAAAAAAAAAAAAAAAA&#10;AAAAAAAAAAAAAAAAAAAAAAAAAAAAAAAAAAAAAAAAAAAAAAAAAAAAAAAAAADG/dIFAAAAAWJLR0QA&#10;iAUdSAAAAAlwSFlzAAAOxAAADsQBlSsOGwAACg1JREFUeJzt24m3JuQAx/FbskwjMspItik1llAK&#10;RUiRbJF97FuWkpAspWQZS5EpYyhlLBlkiSYy1aTNnp3/x3HmXe+904w5Oe/9ms/nL7j3eZ/n9z3v&#10;PefOzcFM3evgx+2cp75oF7zs1NN3B2t25Wxe8KSdO/jHrpz1HQHilt1/3/lWHPiwhR61ejFHLepp&#10;r3jN4k798HZ99st3ZfONO7J1J918yy649bbbdwe37srZ/OrmnTz5m3b4GW68qytwySe2e3c+9Mbt&#10;3LcXL34/n7jYVT70kYvc+pULHse+++w56ycLQcsfPm3V4U+Z53kvme+d75rv/eecO9/5F128wJe+&#10;9u1FfOfXkHPdYnf5m+sX3vqL135swev4yGkL3tDrFryzZ85/iofOe6wPmfV6sFvbc9JeU+4zadne&#10;k1YcMeW5r5xy+tlTzv3CuinrL5t2+bc2zXPN5vlmvRTw/2frgnd29fyneOW8x7ph+i2vu3D6rZ/1&#10;5ukpOHpqJw6dGpG9pwbm3lPbc4/JWdpj1iPJ/8Ye+409aNXBY48/cuyoY08YO+lNb5/w0QsmrP3q&#10;JN9IgLvR1o2TA3PpJye25/z3Tc7SqyYG64RjJqbsiNUTG/fQifG776yXeDe1x8qDRg57xsjxL18z&#10;8vozzxr54KfGPrNu/dgV3x+7euusLyrALtkyMWWbNkxs3EUT43feeBPPes9rx2N50nhDjx4v6yOW&#10;z3rnZ2HP8d/O9hl54Pj7zgFDq44+buDZJ79l6K1nf3zognVfH9n43ZHvXTN23ZaRG2+f9Q0CWKJu&#10;u2E8lteOJ/TH42W96srR3l524WiGzz9zNM5veM5wsY87cjTjB+w/2vYHjPZ++SgC95xZiPba/8ED&#10;Bx028IQnP33gWS89ZeDV7z5j4AOfHtlwxdC1s/7cALibbBxt+yVrh3t/3rABZ7xj2IVTnn/sMBaH&#10;D/ux+sBhUu73X6Vo2cGHbLP6+BO3eeGatw2897yBCz73+YFLNwxcvumHAz+9Y9bHBsASdcOPhrH4&#10;xrAfX/niMClrh5U557RheE4epOjEYwZxOuSA4b8iPPqqnw384vptfnnTzQO3zvr3BGB3cMctw/Bs&#10;GaTo+s3DOP3k6h/8x4q5x/x81j8mAOzIfnN//uvfAWCJ+/3cX/75LwBY4u7UKwAC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i4c+5Pf/sHACxxv5v77R/+CABL3G/+DYJFLr5pxctJAAAAAElFTkSuQmCC&#10;UEsDBBQABgAIAAAAIQBXVXP33wAAAAoBAAAPAAAAZHJzL2Rvd25yZXYueG1sTI9NS8NAEIbvgv9h&#10;GcGb3Xy1SMymlKKeimAriLdtdpqEZmdDdpuk/97pSY8zz8s7zxTr2XZixMG3jhTEiwgEUuVMS7WC&#10;r8Pb0zMIHzQZ3TlCBVf0sC7v7wqdGzfRJ477UAsuIZ9rBU0IfS6lrxq02i9cj8Ts5AarA49DLc2g&#10;Jy63nUyiaCWtbokvNLrHbYPVeX+xCt4nPW3S+HXcnU/b689h+fG9i1Gpx4d58wIi4Bz+wnDTZ3Uo&#10;2enoLmS86BSkqyUnFWRJBuLG4yzlzZFJliYgy0L+f6H8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CByTZDhAgAAuwYAAA4AAAAAAAAAAAAAAAAAOgIAAGRycy9l&#10;Mm9Eb2MueG1sUEsBAi0ACgAAAAAAAAAhANfDX+F0DQAAdA0AABQAAAAAAAAAAAAAAAAARwUAAGRy&#10;cy9tZWRpYS9pbWFnZTEucG5nUEsBAi0AFAAGAAgAAAAhAFdVc/ffAAAACgEAAA8AAAAAAAAAAAAA&#10;AAAA7RIAAGRycy9kb3ducmV2LnhtbFBLAQItABQABgAIAAAAIQCqJg6+vAAAACEBAAAZAAAAAAAA&#10;AAAAAAAAAPkTAABkcnMvX3JlbHMvZTJvRG9jLnhtbC5yZWxzUEsFBgAAAAAGAAYAfAEAAOwU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20;width:71092;height:19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oL7wgAAANoAAAAPAAAAZHJzL2Rvd25yZXYueG1sRI9Ba8JA&#10;FITvQv/D8gq96W4tqE1dpRQE8SAYBa+v2dckTfZtyK5J/PeuIHgcZuYbZrkebC06an3pWMP7RIEg&#10;zpwpOddwOm7GCxA+IBusHZOGK3lYr15GS0yM6/lAXRpyESHsE9RQhNAkUvqsIIt+4hri6P251mKI&#10;ss2labGPcFvLqVIzabHkuFBgQz8FZVV6sRrUotvNf1XV7/8dnc+bz7LKp6nWb6/D9xeIQEN4hh/t&#10;rdHwAfcr8QbI1Q0AAP//AwBQSwECLQAUAAYACAAAACEA2+H2y+4AAACFAQAAEwAAAAAAAAAAAAAA&#10;AAAAAAAAW0NvbnRlbnRfVHlwZXNdLnhtbFBLAQItABQABgAIAAAAIQBa9CxbvwAAABUBAAALAAAA&#10;AAAAAAAAAAAAAB8BAABfcmVscy8ucmVsc1BLAQItABQABgAIAAAAIQD+NoL7wgAAANoAAAAPAAAA&#10;AAAAAAAAAAAAAAcCAABkcnMvZG93bnJldi54bWxQSwUGAAAAAAMAAwC3AAAA9gIAAAAA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top:474;width:71031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lGxxAAAANoAAAAPAAAAZHJzL2Rvd25yZXYueG1sRI9Pa8JA&#10;FMTvhX6H5Qleim6qpZHoKqIItjfjn/Mj+0yi2bdLdtW0n75bKPQ4zMxvmNmiM424U+trywpehwkI&#10;4sLqmksFh/1mMAHhA7LGxjIp+CIPi/nz0wwzbR+8o3seShEh7DNUUIXgMil9UZFBP7SOOHpn2xoM&#10;Ubal1C0+Itw0cpQk79JgzXGhQkerioprfjMKvse3j9y9hONlvf0cH1YuXaanVKl+r1tOQQTqwn/4&#10;r73VCt7g90q8AXL+AwAA//8DAFBLAQItABQABgAIAAAAIQDb4fbL7gAAAIUBAAATAAAAAAAAAAAA&#10;AAAAAAAAAABbQ29udGVudF9UeXBlc10ueG1sUEsBAi0AFAAGAAgAAAAhAFr0LFu/AAAAFQEAAAsA&#10;AAAAAAAAAAAAAAAAHwEAAF9yZWxzLy5yZWxzUEsBAi0AFAAGAAgAAAAhALhCUbHEAAAA2gAAAA8A&#10;AAAAAAAAAAAAAAAABwIAAGRycy9kb3ducmV2LnhtbFBLBQYAAAAAAwADALcAAAD4AgAAAAA=&#10;" fillcolor="#83d0f5" stroked="f">
                  <v:textbox inset="0,0,0,0">
                    <w:txbxContent>
                      <w:p w14:paraId="30EAAB4B" w14:textId="77777777" w:rsidR="00CF4D09" w:rsidRDefault="00CF4D09">
                        <w:pPr>
                          <w:ind w:left="907"/>
                          <w:rPr>
                            <w:rFonts w:eastAsiaTheme="minorEastAsia"/>
                            <w:b/>
                            <w:color w:val="FFFFFF"/>
                            <w:sz w:val="50"/>
                            <w:lang w:eastAsia="ko-KR"/>
                          </w:rPr>
                        </w:pPr>
                      </w:p>
                      <w:p w14:paraId="365EB5AC" w14:textId="35BA217B" w:rsidR="000D764E" w:rsidRDefault="00773D71">
                        <w:pPr>
                          <w:ind w:left="907"/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IALA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RECOMMENDATION</w:t>
                        </w:r>
                      </w:p>
                      <w:p w14:paraId="41469A03" w14:textId="798C90B0" w:rsidR="00C660DD" w:rsidRDefault="00C660DD">
                        <w:pPr>
                          <w:ind w:left="907"/>
                          <w:rPr>
                            <w:b/>
                            <w:color w:val="000000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(INFORMATIVE)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DF0BA1" w14:textId="77777777" w:rsidR="000D764E" w:rsidRDefault="000D764E" w:rsidP="00CC3D64">
      <w:pPr>
        <w:pStyle w:val="BodyText"/>
        <w:tabs>
          <w:tab w:val="left" w:pos="10915"/>
        </w:tabs>
        <w:spacing w:before="25"/>
        <w:ind w:right="717"/>
        <w:jc w:val="both"/>
        <w:rPr>
          <w:rFonts w:ascii="Times New Roman"/>
          <w:sz w:val="50"/>
        </w:rPr>
      </w:pPr>
    </w:p>
    <w:p w14:paraId="19853A87" w14:textId="77777777" w:rsidR="00565D84" w:rsidRDefault="00773D71" w:rsidP="00CC3D64">
      <w:pPr>
        <w:tabs>
          <w:tab w:val="left" w:pos="10915"/>
        </w:tabs>
        <w:ind w:left="1036" w:right="717" w:hanging="1"/>
        <w:jc w:val="both"/>
        <w:rPr>
          <w:ins w:id="0" w:author="Alwyn Williams" w:date="2025-02-05T07:58:00Z" w16du:dateUtc="2025-02-05T07:58:00Z"/>
          <w:color w:val="00548B"/>
          <w:sz w:val="50"/>
        </w:rPr>
      </w:pPr>
      <w:r>
        <w:rPr>
          <w:color w:val="00548B"/>
          <w:sz w:val="50"/>
        </w:rPr>
        <w:t>R</w:t>
      </w:r>
      <w:r w:rsidR="00565D84" w:rsidRPr="00565D84">
        <w:rPr>
          <w:color w:val="00548B"/>
          <w:sz w:val="50"/>
          <w:highlight w:val="yellow"/>
        </w:rPr>
        <w:t>X</w:t>
      </w:r>
      <w:r w:rsidR="00565D84">
        <w:rPr>
          <w:color w:val="00548B"/>
          <w:sz w:val="50"/>
          <w:highlight w:val="yellow"/>
        </w:rPr>
        <w:t>X</w:t>
      </w:r>
      <w:r w:rsidR="00565D84" w:rsidRPr="00565D84">
        <w:rPr>
          <w:color w:val="00548B"/>
          <w:sz w:val="50"/>
          <w:highlight w:val="yellow"/>
        </w:rPr>
        <w:t>XX</w:t>
      </w:r>
      <w:r>
        <w:rPr>
          <w:color w:val="00548B"/>
          <w:sz w:val="50"/>
        </w:rPr>
        <w:t xml:space="preserve"> </w:t>
      </w:r>
    </w:p>
    <w:p w14:paraId="290DBB9D" w14:textId="4273ACDE" w:rsidR="00695BC9" w:rsidRDefault="00695BC9" w:rsidP="00CC3D64">
      <w:pPr>
        <w:tabs>
          <w:tab w:val="left" w:pos="10915"/>
        </w:tabs>
        <w:ind w:left="1036" w:right="717" w:hanging="1"/>
        <w:jc w:val="both"/>
        <w:rPr>
          <w:ins w:id="1" w:author="Alwyn Williams" w:date="2025-02-05T08:01:00Z" w16du:dateUtc="2025-02-05T08:01:00Z"/>
          <w:color w:val="00548B"/>
          <w:sz w:val="50"/>
        </w:rPr>
      </w:pPr>
      <w:ins w:id="2" w:author="Alwyn Williams" w:date="2025-02-05T07:58:00Z" w16du:dateUtc="2025-02-05T07:58:00Z">
        <w:r>
          <w:rPr>
            <w:color w:val="00548B"/>
            <w:sz w:val="50"/>
          </w:rPr>
          <w:t xml:space="preserve">Digitalization of Marine </w:t>
        </w:r>
        <w:proofErr w:type="spellStart"/>
        <w:r>
          <w:rPr>
            <w:color w:val="00548B"/>
            <w:sz w:val="50"/>
          </w:rPr>
          <w:t>AtoN</w:t>
        </w:r>
        <w:proofErr w:type="spellEnd"/>
        <w:r>
          <w:rPr>
            <w:color w:val="00548B"/>
            <w:sz w:val="50"/>
          </w:rPr>
          <w:t xml:space="preserve"> </w:t>
        </w:r>
      </w:ins>
      <w:ins w:id="3" w:author="Alwyn Williams" w:date="2025-02-05T08:00:00Z" w16du:dateUtc="2025-02-05T08:00:00Z">
        <w:r>
          <w:rPr>
            <w:color w:val="00548B"/>
            <w:sz w:val="50"/>
          </w:rPr>
          <w:t>to Enable Di</w:t>
        </w:r>
      </w:ins>
      <w:ins w:id="4" w:author="Alwyn Williams" w:date="2025-02-05T08:01:00Z" w16du:dateUtc="2025-02-05T08:01:00Z">
        <w:r>
          <w:rPr>
            <w:color w:val="00548B"/>
            <w:sz w:val="50"/>
          </w:rPr>
          <w:t xml:space="preserve">gital Navigation </w:t>
        </w:r>
      </w:ins>
      <w:ins w:id="5" w:author="Alwyn Williams" w:date="2025-02-05T09:23:00Z" w16du:dateUtc="2025-02-05T09:23:00Z">
        <w:r w:rsidR="0060162D">
          <w:rPr>
            <w:color w:val="00548B"/>
            <w:sz w:val="50"/>
          </w:rPr>
          <w:t>to include</w:t>
        </w:r>
      </w:ins>
      <w:ins w:id="6" w:author="Alwyn Williams" w:date="2025-02-05T08:01:00Z" w16du:dateUtc="2025-02-05T08:01:00Z">
        <w:r>
          <w:rPr>
            <w:color w:val="00548B"/>
            <w:sz w:val="50"/>
          </w:rPr>
          <w:t xml:space="preserve"> MASS</w:t>
        </w:r>
      </w:ins>
    </w:p>
    <w:p w14:paraId="4B305258" w14:textId="77777777" w:rsidR="00695BC9" w:rsidRDefault="00695BC9" w:rsidP="00CC3D64">
      <w:pPr>
        <w:tabs>
          <w:tab w:val="left" w:pos="10915"/>
        </w:tabs>
        <w:ind w:left="1036" w:right="717" w:hanging="1"/>
        <w:jc w:val="both"/>
        <w:rPr>
          <w:ins w:id="7" w:author="Alwyn Williams" w:date="2025-02-05T08:01:00Z" w16du:dateUtc="2025-02-05T08:01:00Z"/>
          <w:color w:val="00548B"/>
          <w:sz w:val="50"/>
        </w:rPr>
      </w:pPr>
    </w:p>
    <w:p w14:paraId="2DF4D877" w14:textId="5DFE0877" w:rsidR="00695BC9" w:rsidDel="0060162D" w:rsidRDefault="00695BC9" w:rsidP="00CC3D64">
      <w:pPr>
        <w:tabs>
          <w:tab w:val="left" w:pos="10915"/>
        </w:tabs>
        <w:ind w:left="1036" w:right="717" w:hanging="1"/>
        <w:jc w:val="both"/>
        <w:rPr>
          <w:del w:id="8" w:author="Alwyn Williams" w:date="2025-02-05T09:24:00Z" w16du:dateUtc="2025-02-05T09:24:00Z"/>
          <w:color w:val="00548B"/>
          <w:sz w:val="50"/>
        </w:rPr>
      </w:pPr>
    </w:p>
    <w:p w14:paraId="79CAD93C" w14:textId="4C859DEB" w:rsidR="000D764E" w:rsidRPr="000C01C9" w:rsidRDefault="00C46BE4" w:rsidP="00CC3D64">
      <w:pPr>
        <w:tabs>
          <w:tab w:val="left" w:pos="10915"/>
        </w:tabs>
        <w:ind w:left="1036" w:right="717" w:hanging="1"/>
        <w:jc w:val="both"/>
        <w:rPr>
          <w:color w:val="00548B"/>
          <w:sz w:val="50"/>
        </w:rPr>
      </w:pPr>
      <w:r>
        <w:rPr>
          <w:color w:val="00548B"/>
          <w:sz w:val="50"/>
        </w:rPr>
        <w:t>[</w:t>
      </w:r>
      <w:r w:rsidR="000C01C9">
        <w:rPr>
          <w:color w:val="00548B"/>
          <w:sz w:val="50"/>
        </w:rPr>
        <w:t xml:space="preserve">MASS AND MARINE </w:t>
      </w:r>
      <w:proofErr w:type="spellStart"/>
      <w:r w:rsidR="000C01C9">
        <w:rPr>
          <w:color w:val="00548B"/>
          <w:sz w:val="50"/>
        </w:rPr>
        <w:t>AtoN</w:t>
      </w:r>
      <w:proofErr w:type="spellEnd"/>
      <w:r>
        <w:rPr>
          <w:color w:val="00548B"/>
          <w:sz w:val="50"/>
        </w:rPr>
        <w:t>]</w:t>
      </w:r>
      <w:r w:rsidRPr="00C46BE4">
        <w:rPr>
          <w:color w:val="00548B"/>
          <w:sz w:val="50"/>
        </w:rPr>
        <w:t xml:space="preserve"> </w:t>
      </w:r>
    </w:p>
    <w:p w14:paraId="75FCC62F" w14:textId="77777777" w:rsidR="000D764E" w:rsidRDefault="000D764E" w:rsidP="00CC3D64">
      <w:pPr>
        <w:pStyle w:val="BodyText"/>
        <w:tabs>
          <w:tab w:val="left" w:pos="10915"/>
        </w:tabs>
        <w:ind w:right="717"/>
        <w:jc w:val="both"/>
        <w:rPr>
          <w:sz w:val="50"/>
        </w:rPr>
      </w:pPr>
    </w:p>
    <w:p w14:paraId="7D4BEEC8" w14:textId="77777777" w:rsidR="000D764E" w:rsidRDefault="000D764E" w:rsidP="00CC3D64">
      <w:pPr>
        <w:pStyle w:val="BodyText"/>
        <w:tabs>
          <w:tab w:val="left" w:pos="10915"/>
        </w:tabs>
        <w:ind w:right="717"/>
        <w:jc w:val="both"/>
        <w:rPr>
          <w:sz w:val="50"/>
        </w:rPr>
      </w:pPr>
    </w:p>
    <w:p w14:paraId="65147CA5" w14:textId="77777777" w:rsidR="000D764E" w:rsidRDefault="000D764E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363401D6" w14:textId="77777777" w:rsidR="00CF4D09" w:rsidRDefault="00CF4D09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55B7C705" w14:textId="77777777" w:rsidR="00CF4D09" w:rsidRPr="00CF4D09" w:rsidRDefault="00CF4D09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42A35519" w14:textId="77777777" w:rsidR="000D764E" w:rsidRPr="00CC3D64" w:rsidRDefault="000D764E" w:rsidP="00CC3D64">
      <w:pPr>
        <w:pStyle w:val="BodyText"/>
        <w:tabs>
          <w:tab w:val="left" w:pos="10915"/>
        </w:tabs>
        <w:spacing w:before="389"/>
        <w:ind w:right="717"/>
        <w:jc w:val="both"/>
        <w:rPr>
          <w:rFonts w:eastAsiaTheme="minorEastAsia"/>
          <w:sz w:val="50"/>
          <w:lang w:eastAsia="ko-KR"/>
        </w:rPr>
      </w:pPr>
    </w:p>
    <w:p w14:paraId="0F047069" w14:textId="7A70B1F8" w:rsidR="000D764E" w:rsidRDefault="00773D71" w:rsidP="00CC3D64">
      <w:pPr>
        <w:tabs>
          <w:tab w:val="left" w:pos="10915"/>
        </w:tabs>
        <w:ind w:left="1035" w:right="717"/>
        <w:jc w:val="both"/>
        <w:rPr>
          <w:b/>
          <w:sz w:val="50"/>
        </w:rPr>
      </w:pPr>
      <w:r>
        <w:rPr>
          <w:b/>
          <w:color w:val="00548B"/>
          <w:sz w:val="50"/>
        </w:rPr>
        <w:t>Edition</w:t>
      </w:r>
      <w:r>
        <w:rPr>
          <w:b/>
          <w:color w:val="00548B"/>
          <w:spacing w:val="-5"/>
          <w:sz w:val="50"/>
        </w:rPr>
        <w:t xml:space="preserve"> </w:t>
      </w:r>
      <w:r w:rsidR="00565D84">
        <w:rPr>
          <w:b/>
          <w:color w:val="00548B"/>
          <w:spacing w:val="-5"/>
          <w:sz w:val="50"/>
        </w:rPr>
        <w:t>1.0</w:t>
      </w:r>
    </w:p>
    <w:p w14:paraId="62389C30" w14:textId="30CCD0AE" w:rsidR="00CF4D09" w:rsidRDefault="00773D71" w:rsidP="00CF4D09">
      <w:pPr>
        <w:tabs>
          <w:tab w:val="left" w:pos="10915"/>
        </w:tabs>
        <w:spacing w:line="393" w:lineRule="auto"/>
        <w:ind w:left="1035" w:right="717"/>
        <w:jc w:val="both"/>
        <w:rPr>
          <w:rFonts w:eastAsiaTheme="minorEastAsia"/>
          <w:b/>
          <w:color w:val="00548B"/>
          <w:sz w:val="28"/>
          <w:lang w:eastAsia="ko-KR"/>
        </w:rPr>
      </w:pPr>
      <w:r w:rsidRPr="00565D84">
        <w:rPr>
          <w:b/>
          <w:color w:val="00548B"/>
          <w:sz w:val="28"/>
          <w:highlight w:val="yellow"/>
        </w:rPr>
        <w:t>January</w:t>
      </w:r>
      <w:r>
        <w:rPr>
          <w:b/>
          <w:color w:val="00548B"/>
          <w:sz w:val="28"/>
        </w:rPr>
        <w:t xml:space="preserve"> 20</w:t>
      </w:r>
      <w:r w:rsidR="00565D84">
        <w:rPr>
          <w:b/>
          <w:color w:val="00548B"/>
          <w:sz w:val="28"/>
        </w:rPr>
        <w:t>25</w:t>
      </w:r>
      <w:r>
        <w:rPr>
          <w:b/>
          <w:color w:val="00548B"/>
          <w:sz w:val="28"/>
        </w:rPr>
        <w:t xml:space="preserve"> </w:t>
      </w:r>
    </w:p>
    <w:p w14:paraId="385914D5" w14:textId="18467664" w:rsidR="000D764E" w:rsidRPr="00CF4D09" w:rsidRDefault="00773D71" w:rsidP="00CC3D64">
      <w:pPr>
        <w:tabs>
          <w:tab w:val="left" w:pos="10915"/>
        </w:tabs>
        <w:spacing w:line="393" w:lineRule="auto"/>
        <w:ind w:left="1035" w:right="717"/>
        <w:jc w:val="both"/>
        <w:rPr>
          <w:b/>
          <w:sz w:val="28"/>
          <w:lang w:val="it-IT"/>
        </w:rPr>
      </w:pPr>
      <w:r w:rsidRPr="00CF4D09">
        <w:rPr>
          <w:b/>
          <w:color w:val="00548B"/>
          <w:spacing w:val="-2"/>
          <w:sz w:val="28"/>
          <w:lang w:val="it-IT"/>
        </w:rPr>
        <w:t>urn:mrn:iala:pub</w:t>
      </w:r>
      <w:r w:rsidRPr="00CF4D09">
        <w:rPr>
          <w:b/>
          <w:color w:val="00548B"/>
          <w:spacing w:val="-2"/>
          <w:sz w:val="28"/>
          <w:highlight w:val="yellow"/>
          <w:lang w:val="it-IT"/>
        </w:rPr>
        <w:t>:r</w:t>
      </w:r>
      <w:r w:rsidR="003322EA" w:rsidRPr="00CF4D09">
        <w:rPr>
          <w:b/>
          <w:color w:val="00548B"/>
          <w:spacing w:val="-2"/>
          <w:sz w:val="28"/>
          <w:highlight w:val="yellow"/>
          <w:lang w:val="it-IT"/>
        </w:rPr>
        <w:t>XXXX</w:t>
      </w:r>
      <w:r w:rsidRPr="00CF4D09">
        <w:rPr>
          <w:b/>
          <w:color w:val="00548B"/>
          <w:spacing w:val="-2"/>
          <w:sz w:val="28"/>
          <w:highlight w:val="yellow"/>
          <w:lang w:val="it-IT"/>
        </w:rPr>
        <w:t>:ed</w:t>
      </w:r>
      <w:r w:rsidR="003322EA" w:rsidRPr="00CF4D09">
        <w:rPr>
          <w:b/>
          <w:color w:val="00548B"/>
          <w:spacing w:val="-2"/>
          <w:sz w:val="28"/>
          <w:highlight w:val="yellow"/>
          <w:lang w:val="it-IT"/>
        </w:rPr>
        <w:t>.1.0</w:t>
      </w:r>
    </w:p>
    <w:p w14:paraId="0B2C3376" w14:textId="77777777" w:rsidR="000D764E" w:rsidRPr="00CF4D09" w:rsidRDefault="00773D71" w:rsidP="00CC3D64">
      <w:pPr>
        <w:pStyle w:val="BodyText"/>
        <w:tabs>
          <w:tab w:val="left" w:pos="10915"/>
        </w:tabs>
        <w:spacing w:before="36"/>
        <w:ind w:right="717"/>
        <w:jc w:val="both"/>
        <w:rPr>
          <w:rFonts w:eastAsiaTheme="minorEastAsia"/>
          <w:b/>
          <w:sz w:val="20"/>
          <w:lang w:val="it-IT" w:eastAsia="ko-KR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3F83E09F" wp14:editId="414D13D2">
                <wp:simplePos x="0" y="0"/>
                <wp:positionH relativeFrom="page">
                  <wp:posOffset>215900</wp:posOffset>
                </wp:positionH>
                <wp:positionV relativeFrom="paragraph">
                  <wp:posOffset>193692</wp:posOffset>
                </wp:positionV>
                <wp:extent cx="712787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27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27875">
                              <a:moveTo>
                                <a:pt x="0" y="0"/>
                              </a:moveTo>
                              <a:lnTo>
                                <a:pt x="712787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548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C9EE73" id="Graphic 5" o:spid="_x0000_s1026" style="position:absolute;margin-left:17pt;margin-top:15.25pt;width:561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27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aIEQIAAFwEAAAOAAAAZHJzL2Uyb0RvYy54bWysVE1v2zAMvQ/YfxB0X+wE6xIYcYquQYcB&#10;RVegKXZWZDk2JouaqMTOvx8lfyTrbkMvwpP4TD3yUV7fdo1mJ+WwBpPz+SzlTBkJRW0OOX/dPXxa&#10;cYZemEJoMCrnZ4X8dvPxw7q1mVpABbpQjlESg1lrc155b7MkQVmpRuAMrDIULME1wtPWHZLCiZay&#10;NzpZpOmXpAVXWAdSIdLptg/yTcxflkr6H2WJyjOdc9Lm4+riug9rslmL7OCErWo5yBD/oaIRtaFL&#10;p1Rb4QU7uvqfVE0tHSCUfiahSaAsa6liDVTNPH1TzUslrIq1UHPQTm3C90srn04v9tkF6WgfQf5C&#10;6kjSWsymSNjgwOlK1wQuCWdd7OJ56qLqPJN0uJwvlqvlDWeSYoRjkxORjd/KI/pvCmIecXpE33tQ&#10;jEhUI5KdGaEjJ4OHOnroOSMPHWfk4b730AofvgviAmTtRUg4a+CkdhCj/o1yknaJanPNmkoZqyRu&#10;zyAQrqFe9SBeTfi6OG2CitCBNM4Ggq6Lh1rrIAPdYX+vHTuJMJnpzefV11AIpfiLZh36rcCq58XQ&#10;QNNmMKr3Jri0h+L87FhL45xz/H0UTnGmvxualzD7I3Aj2I/AeX0P8YXEDtGdu+6ncJaF63Puydon&#10;GKdRZKNrofaJG740cHf0UNbB0jhEvaJhQyMcCxyeW3gj1/vIuvwUNn8AAAD//wMAUEsDBBQABgAI&#10;AAAAIQAfy64i3wAAAAkBAAAPAAAAZHJzL2Rvd25yZXYueG1sTI9PT8JAEMXvJnyHzZB4ky0oqKVb&#10;QoiEg4nGguG6dIe2oTvbdJdSv73Tk57mz5u8+b1k1dtadNj6ypGC6SQCgZQ7U1Gh4LDfPryA8EGT&#10;0bUjVPCDHlbp6C7RsXE3+sIuC4VgE/KxVlCG0MRS+rxEq/3ENUisnV1rdeCxLaRp9Y3NbS1nUbSQ&#10;VlfEH0rd4KbE/JJdrYLurd9tv3fr8D47bj6OGX0e9q9npe7H/XoJImAf/o5hwGd0SJnp5K5kvKgV&#10;PD5xlMA1moMY9Ol8wd1p2DyDTBP5P0H6CwAA//8DAFBLAQItABQABgAIAAAAIQC2gziS/gAAAOEB&#10;AAATAAAAAAAAAAAAAAAAAAAAAABbQ29udGVudF9UeXBlc10ueG1sUEsBAi0AFAAGAAgAAAAhADj9&#10;If/WAAAAlAEAAAsAAAAAAAAAAAAAAAAALwEAAF9yZWxzLy5yZWxzUEsBAi0AFAAGAAgAAAAhAI48&#10;9ogRAgAAXAQAAA4AAAAAAAAAAAAAAAAALgIAAGRycy9lMm9Eb2MueG1sUEsBAi0AFAAGAAgAAAAh&#10;AB/LriLfAAAACQEAAA8AAAAAAAAAAAAAAAAAawQAAGRycy9kb3ducmV2LnhtbFBLBQYAAAAABAAE&#10;APMAAAB3BQAAAAA=&#10;" path="m,l7127875,e" filled="f" strokecolor="#00548b" strokeweight="1pt">
                <v:path arrowok="t"/>
                <w10:wrap type="topAndBottom" anchorx="page"/>
              </v:shape>
            </w:pict>
          </mc:Fallback>
        </mc:AlternateContent>
      </w:r>
    </w:p>
    <w:p w14:paraId="39BEF482" w14:textId="77777777" w:rsidR="000D764E" w:rsidRPr="00CF4D09" w:rsidRDefault="000D764E" w:rsidP="00CC3D64">
      <w:pPr>
        <w:pStyle w:val="BodyText"/>
        <w:tabs>
          <w:tab w:val="left" w:pos="10915"/>
        </w:tabs>
        <w:ind w:right="717"/>
        <w:jc w:val="both"/>
        <w:rPr>
          <w:b/>
          <w:sz w:val="20"/>
          <w:lang w:val="it-IT"/>
        </w:rPr>
      </w:pPr>
    </w:p>
    <w:p w14:paraId="6DB6F35E" w14:textId="77777777" w:rsidR="000D764E" w:rsidRPr="00CF4D09" w:rsidRDefault="000D764E" w:rsidP="00CC3D64">
      <w:pPr>
        <w:pStyle w:val="BodyText"/>
        <w:tabs>
          <w:tab w:val="left" w:pos="10915"/>
        </w:tabs>
        <w:ind w:right="717"/>
        <w:jc w:val="both"/>
        <w:rPr>
          <w:b/>
          <w:sz w:val="20"/>
          <w:lang w:val="it-IT"/>
        </w:rPr>
      </w:pPr>
    </w:p>
    <w:p w14:paraId="1EA35CAE" w14:textId="77777777" w:rsidR="000D764E" w:rsidRPr="00CF4D09" w:rsidRDefault="00773D71" w:rsidP="00CC3D64">
      <w:pPr>
        <w:pStyle w:val="BodyText"/>
        <w:tabs>
          <w:tab w:val="left" w:pos="10915"/>
        </w:tabs>
        <w:spacing w:before="21"/>
        <w:ind w:right="717"/>
        <w:jc w:val="both"/>
        <w:rPr>
          <w:b/>
          <w:sz w:val="20"/>
          <w:lang w:val="it-IT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44FE33E2" wp14:editId="671941B6">
            <wp:simplePos x="0" y="0"/>
            <wp:positionH relativeFrom="page">
              <wp:posOffset>817811</wp:posOffset>
            </wp:positionH>
            <wp:positionV relativeFrom="paragraph">
              <wp:posOffset>183722</wp:posOffset>
            </wp:positionV>
            <wp:extent cx="3003365" cy="60960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336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2738AD" w14:textId="77777777" w:rsidR="000D764E" w:rsidRPr="00CF4D09" w:rsidRDefault="000D764E" w:rsidP="00CC3D64">
      <w:pPr>
        <w:tabs>
          <w:tab w:val="left" w:pos="10915"/>
        </w:tabs>
        <w:ind w:right="717"/>
        <w:jc w:val="both"/>
        <w:rPr>
          <w:sz w:val="20"/>
          <w:lang w:val="it-IT"/>
        </w:rPr>
        <w:sectPr w:rsidR="000D764E" w:rsidRPr="00CF4D09" w:rsidSect="00CF4D09">
          <w:headerReference w:type="default" r:id="rId15"/>
          <w:type w:val="continuous"/>
          <w:pgSz w:w="11910" w:h="16840"/>
          <w:pgMar w:top="380" w:right="286" w:bottom="280" w:left="240" w:header="720" w:footer="720" w:gutter="0"/>
          <w:cols w:space="720"/>
        </w:sectPr>
      </w:pPr>
    </w:p>
    <w:p w14:paraId="07B65144" w14:textId="77777777" w:rsidR="000D764E" w:rsidRPr="00CF4D09" w:rsidRDefault="000D764E" w:rsidP="00CC3D64">
      <w:pPr>
        <w:pStyle w:val="BodyText"/>
        <w:tabs>
          <w:tab w:val="left" w:pos="10915"/>
        </w:tabs>
        <w:spacing w:before="297"/>
        <w:ind w:right="717"/>
        <w:jc w:val="both"/>
        <w:rPr>
          <w:b/>
          <w:sz w:val="56"/>
          <w:lang w:val="it-IT"/>
        </w:rPr>
      </w:pPr>
    </w:p>
    <w:p w14:paraId="78586076" w14:textId="77777777" w:rsidR="000D764E" w:rsidRDefault="00773D71" w:rsidP="00CC3D64">
      <w:pPr>
        <w:tabs>
          <w:tab w:val="left" w:pos="10915"/>
        </w:tabs>
        <w:ind w:left="667" w:right="717"/>
        <w:jc w:val="both"/>
        <w:rPr>
          <w:b/>
          <w:sz w:val="56"/>
        </w:rPr>
      </w:pPr>
      <w:r>
        <w:rPr>
          <w:b/>
          <w:color w:val="009FE2"/>
          <w:sz w:val="56"/>
        </w:rPr>
        <w:t>DOCUMENT</w:t>
      </w:r>
      <w:r>
        <w:rPr>
          <w:b/>
          <w:color w:val="009FE2"/>
          <w:spacing w:val="-5"/>
          <w:sz w:val="56"/>
        </w:rPr>
        <w:t xml:space="preserve"> </w:t>
      </w:r>
      <w:r>
        <w:rPr>
          <w:b/>
          <w:color w:val="009FE2"/>
          <w:spacing w:val="-2"/>
          <w:sz w:val="56"/>
        </w:rPr>
        <w:t>HISTORY</w:t>
      </w:r>
    </w:p>
    <w:p w14:paraId="717988FF" w14:textId="77777777" w:rsidR="000D764E" w:rsidRDefault="00773D71" w:rsidP="00CC3D64">
      <w:pPr>
        <w:pStyle w:val="BodyText"/>
        <w:tabs>
          <w:tab w:val="left" w:pos="10915"/>
        </w:tabs>
        <w:spacing w:before="5"/>
        <w:ind w:right="717"/>
        <w:jc w:val="both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EFAD070" wp14:editId="071B330E">
                <wp:simplePos x="0" y="0"/>
                <wp:positionH relativeFrom="page">
                  <wp:posOffset>557022</wp:posOffset>
                </wp:positionH>
                <wp:positionV relativeFrom="paragraph">
                  <wp:posOffset>127311</wp:posOffset>
                </wp:positionV>
                <wp:extent cx="6518275" cy="127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12700">
                              <a:moveTo>
                                <a:pt x="6518148" y="0"/>
                              </a:moveTo>
                              <a:lnTo>
                                <a:pt x="0" y="0"/>
                              </a:lnTo>
                              <a:lnTo>
                                <a:pt x="0" y="12179"/>
                              </a:lnTo>
                              <a:lnTo>
                                <a:pt x="6518148" y="12179"/>
                              </a:lnTo>
                              <a:lnTo>
                                <a:pt x="6518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4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0E645" id="Graphic 11" o:spid="_x0000_s1026" style="position:absolute;margin-left:43.85pt;margin-top:10pt;width:513.25pt;height: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oLJgIAAMEEAAAOAAAAZHJzL2Uyb0RvYy54bWysVMFu2zAMvQ/YPwi6L7aDpmmNOMXWosOA&#10;oivQDDsrshwbk0WNUuLk70fJUWpspw27SJT5RD0+kl7dHXvNDgpdB6bixSznTBkJdWd2Ff+2efxw&#10;w5nzwtRCg1EVPynH79bv360GW6o5tKBrhYyCGFcOtuKt97bMMidb1Qs3A6sMORvAXng64i6rUQwU&#10;vdfZPM+vswGwtghSOUdfH0YnX8f4TaOk/9o0TnmmK07cfFwxrtuwZuuVKHcobNvJMw3xDyx60Rl6&#10;9BLqQXjB9tj9EarvJIKDxs8k9Bk0TSdVzIGyKfLfsnlthVUxFxLH2YtM7v+Flc+HV/uCgbqzTyB/&#10;OFIkG6wrL55wcGfMscE+YIk4O0YVTxcV1dEzSR+vF8XNfLngTJKvmC/zqHImynRZ7p3/rCAGEocn&#10;58ci1MkSbbLk0SQTqZShiDoW0XNGRUTOqIjbsYhW+HAvsAsmGyZM2kQkeHs4qA1EnA9JBL7FFfVp&#10;SoWovmG0mWKphSao5Eu7jfFGTDEvlreBGUVL/rSPuOm7f4dOgqZ4UoNT41Mh9fjmRQ56fyq4A93V&#10;j53WQQCHu+29RnYQYTzyxdXNpzPlCSx2w9gAoRW2UJ9ekA00MxV3P/cCFWf6i6GmDAOWDEzGNhno&#10;9T3EMYzao/Ob43eBllkyK+6pf54htbwoU2cQ/wAYseGmgY97D00X2iZyGxmdDzQnMf/zTIdBnJ4j&#10;6u3Ps/4FAAD//wMAUEsDBBQABgAIAAAAIQChZlOe3AAAAAkBAAAPAAAAZHJzL2Rvd25yZXYueG1s&#10;TI/NTsMwEITvSLyDtUjc6CYRIlGIU0EFgmt/pIqbm2yTiHgd2W4b3p7tCY67M5r5plrOdlRn8mFw&#10;rCFdJKCIG9cO3GnYbd8fClAhGm7N6Jg0/FCAZX17U5mydRde03kTOyUhHEqjoY9xKhFD05M1YeEm&#10;YtGOzlsT5fQdtt5cJNyOmCXJE1ozsDT0ZqJVT8335mQ1HPFtleP6s6DB+Z173e/zL/zQ+v5ufnkG&#10;FWmOf2a44gs61MJ0cCdugxo1FHkuTg3SAuqqp+ljBuognywBrCv8v6D+BQAA//8DAFBLAQItABQA&#10;BgAIAAAAIQC2gziS/gAAAOEBAAATAAAAAAAAAAAAAAAAAAAAAABbQ29udGVudF9UeXBlc10ueG1s&#10;UEsBAi0AFAAGAAgAAAAhADj9If/WAAAAlAEAAAsAAAAAAAAAAAAAAAAALwEAAF9yZWxzLy5yZWxz&#10;UEsBAi0AFAAGAAgAAAAhAEldugsmAgAAwQQAAA4AAAAAAAAAAAAAAAAALgIAAGRycy9lMm9Eb2Mu&#10;eG1sUEsBAi0AFAAGAAgAAAAhAKFmU57cAAAACQEAAA8AAAAAAAAAAAAAAAAAgAQAAGRycy9kb3du&#10;cmV2LnhtbFBLBQYAAAAABAAEAPMAAACJBQAAAAA=&#10;" path="m6518148,l,,,12179r6518148,l6518148,xe" fillcolor="#00548b" stroked="f">
                <v:path arrowok="t"/>
                <w10:wrap type="topAndBottom" anchorx="page"/>
              </v:shape>
            </w:pict>
          </mc:Fallback>
        </mc:AlternateContent>
      </w:r>
    </w:p>
    <w:p w14:paraId="5E89A1D6" w14:textId="77777777" w:rsidR="000D764E" w:rsidRDefault="000D764E" w:rsidP="00CC3D64">
      <w:pPr>
        <w:pStyle w:val="BodyText"/>
        <w:tabs>
          <w:tab w:val="left" w:pos="10915"/>
        </w:tabs>
        <w:spacing w:before="113"/>
        <w:ind w:right="717"/>
        <w:jc w:val="both"/>
        <w:rPr>
          <w:b/>
          <w:sz w:val="22"/>
        </w:rPr>
      </w:pPr>
    </w:p>
    <w:p w14:paraId="61126AAD" w14:textId="77777777" w:rsidR="000D764E" w:rsidRDefault="00773D71" w:rsidP="00CC3D64">
      <w:pPr>
        <w:tabs>
          <w:tab w:val="left" w:pos="10915"/>
        </w:tabs>
        <w:ind w:left="667" w:right="717"/>
        <w:jc w:val="both"/>
      </w:pPr>
      <w:r>
        <w:t>Revisions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noted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table</w:t>
      </w:r>
      <w:r>
        <w:rPr>
          <w:spacing w:val="-6"/>
        </w:rPr>
        <w:t xml:space="preserve"> </w:t>
      </w:r>
      <w:r>
        <w:t>prior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issue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revised</w:t>
      </w:r>
      <w:r>
        <w:rPr>
          <w:spacing w:val="-6"/>
        </w:rPr>
        <w:t xml:space="preserve"> </w:t>
      </w:r>
      <w:r>
        <w:rPr>
          <w:spacing w:val="-2"/>
        </w:rPr>
        <w:t>document.</w:t>
      </w:r>
    </w:p>
    <w:p w14:paraId="1A936A2F" w14:textId="77777777" w:rsidR="000D764E" w:rsidRDefault="000D764E" w:rsidP="00CC3D64">
      <w:pPr>
        <w:pStyle w:val="BodyText"/>
        <w:tabs>
          <w:tab w:val="left" w:pos="10915"/>
        </w:tabs>
        <w:spacing w:before="10"/>
        <w:ind w:right="717"/>
        <w:jc w:val="both"/>
        <w:rPr>
          <w:sz w:val="9"/>
        </w:rPr>
      </w:pPr>
    </w:p>
    <w:tbl>
      <w:tblPr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3"/>
        <w:gridCol w:w="5417"/>
        <w:gridCol w:w="2551"/>
      </w:tblGrid>
      <w:tr w:rsidR="000D764E" w14:paraId="15A98454" w14:textId="77777777" w:rsidTr="00CC3D64">
        <w:trPr>
          <w:trHeight w:val="363"/>
        </w:trPr>
        <w:tc>
          <w:tcPr>
            <w:tcW w:w="2123" w:type="dxa"/>
          </w:tcPr>
          <w:p w14:paraId="245D3FCD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20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4"/>
                <w:sz w:val="20"/>
              </w:rPr>
              <w:t>Date</w:t>
            </w:r>
          </w:p>
        </w:tc>
        <w:tc>
          <w:tcPr>
            <w:tcW w:w="5417" w:type="dxa"/>
          </w:tcPr>
          <w:p w14:paraId="28657431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19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Details</w:t>
            </w:r>
          </w:p>
        </w:tc>
        <w:tc>
          <w:tcPr>
            <w:tcW w:w="2551" w:type="dxa"/>
          </w:tcPr>
          <w:p w14:paraId="572731AC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19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Approval</w:t>
            </w:r>
          </w:p>
        </w:tc>
      </w:tr>
      <w:tr w:rsidR="000D764E" w14:paraId="61DF219B" w14:textId="77777777" w:rsidTr="00CC3D64">
        <w:trPr>
          <w:trHeight w:val="370"/>
        </w:trPr>
        <w:tc>
          <w:tcPr>
            <w:tcW w:w="2123" w:type="dxa"/>
          </w:tcPr>
          <w:p w14:paraId="5BEFA679" w14:textId="6F5693E0" w:rsidR="000D764E" w:rsidRDefault="00565D84" w:rsidP="00CC3D64">
            <w:pPr>
              <w:pStyle w:val="TableParagraph"/>
              <w:tabs>
                <w:tab w:val="left" w:pos="10915"/>
              </w:tabs>
              <w:spacing w:before="1"/>
              <w:ind w:left="220" w:right="717"/>
              <w:jc w:val="both"/>
              <w:rPr>
                <w:sz w:val="20"/>
              </w:rPr>
            </w:pPr>
            <w:r w:rsidRPr="00565D84">
              <w:rPr>
                <w:sz w:val="20"/>
                <w:highlight w:val="yellow"/>
              </w:rPr>
              <w:t>XXXX</w:t>
            </w:r>
          </w:p>
        </w:tc>
        <w:tc>
          <w:tcPr>
            <w:tcW w:w="5417" w:type="dxa"/>
          </w:tcPr>
          <w:p w14:paraId="09653ABF" w14:textId="40F357B9" w:rsidR="000D764E" w:rsidRPr="005B2DB5" w:rsidRDefault="00565D84" w:rsidP="00CC3D64">
            <w:pPr>
              <w:pStyle w:val="BodyText"/>
              <w:widowControl/>
              <w:tabs>
                <w:tab w:val="left" w:pos="10915"/>
              </w:tabs>
              <w:autoSpaceDE/>
              <w:autoSpaceDN/>
              <w:spacing w:before="60" w:after="60"/>
              <w:ind w:left="177" w:right="717"/>
              <w:jc w:val="both"/>
              <w:rPr>
                <w:sz w:val="22"/>
                <w:szCs w:val="22"/>
              </w:rPr>
            </w:pPr>
            <w:r w:rsidRPr="005B2DB5">
              <w:rPr>
                <w:sz w:val="22"/>
                <w:szCs w:val="22"/>
              </w:rPr>
              <w:t>1</w:t>
            </w:r>
            <w:r w:rsidRPr="005B2DB5">
              <w:rPr>
                <w:sz w:val="22"/>
                <w:szCs w:val="22"/>
                <w:vertAlign w:val="superscript"/>
              </w:rPr>
              <w:t>st</w:t>
            </w:r>
            <w:r w:rsidRPr="005B2DB5">
              <w:rPr>
                <w:sz w:val="22"/>
                <w:szCs w:val="22"/>
              </w:rPr>
              <w:t xml:space="preserve"> issue</w:t>
            </w:r>
          </w:p>
        </w:tc>
        <w:tc>
          <w:tcPr>
            <w:tcW w:w="2551" w:type="dxa"/>
          </w:tcPr>
          <w:p w14:paraId="7C3394C4" w14:textId="7C05CE5F" w:rsidR="000D764E" w:rsidRDefault="003322EA" w:rsidP="00CC3D64">
            <w:pPr>
              <w:pStyle w:val="TableParagraph"/>
              <w:tabs>
                <w:tab w:val="left" w:pos="10915"/>
              </w:tabs>
              <w:spacing w:before="1"/>
              <w:ind w:left="219" w:right="717"/>
              <w:jc w:val="both"/>
              <w:rPr>
                <w:sz w:val="20"/>
              </w:rPr>
            </w:pPr>
            <w:r w:rsidRPr="003322EA">
              <w:rPr>
                <w:sz w:val="20"/>
                <w:highlight w:val="yellow"/>
              </w:rPr>
              <w:t>Council</w:t>
            </w:r>
            <w:r>
              <w:rPr>
                <w:sz w:val="20"/>
              </w:rPr>
              <w:t xml:space="preserve"> </w:t>
            </w:r>
            <w:r w:rsidRPr="003322EA">
              <w:rPr>
                <w:sz w:val="20"/>
                <w:highlight w:val="yellow"/>
              </w:rPr>
              <w:t>XX</w:t>
            </w:r>
          </w:p>
        </w:tc>
      </w:tr>
      <w:tr w:rsidR="000D764E" w14:paraId="0ADE3C9B" w14:textId="77777777" w:rsidTr="00CC3D64">
        <w:trPr>
          <w:trHeight w:val="276"/>
        </w:trPr>
        <w:tc>
          <w:tcPr>
            <w:tcW w:w="2123" w:type="dxa"/>
          </w:tcPr>
          <w:p w14:paraId="072C1407" w14:textId="6B7D190E" w:rsidR="000D764E" w:rsidRDefault="000D764E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5417" w:type="dxa"/>
          </w:tcPr>
          <w:p w14:paraId="410911A8" w14:textId="77777777" w:rsidR="000D764E" w:rsidRDefault="000D764E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2551" w:type="dxa"/>
          </w:tcPr>
          <w:p w14:paraId="0CAAADE7" w14:textId="7401A698" w:rsidR="000D764E" w:rsidRDefault="000D764E" w:rsidP="00CC3D64">
            <w:pPr>
              <w:pStyle w:val="TableParagraph"/>
              <w:tabs>
                <w:tab w:val="left" w:pos="10915"/>
              </w:tabs>
              <w:ind w:left="219" w:right="717"/>
              <w:jc w:val="both"/>
              <w:rPr>
                <w:sz w:val="20"/>
              </w:rPr>
            </w:pPr>
          </w:p>
        </w:tc>
      </w:tr>
      <w:tr w:rsidR="003322EA" w14:paraId="68CBCBE5" w14:textId="77777777" w:rsidTr="00CC3D64">
        <w:trPr>
          <w:trHeight w:val="276"/>
        </w:trPr>
        <w:tc>
          <w:tcPr>
            <w:tcW w:w="2123" w:type="dxa"/>
          </w:tcPr>
          <w:p w14:paraId="0E9341B3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5417" w:type="dxa"/>
          </w:tcPr>
          <w:p w14:paraId="424C266D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2551" w:type="dxa"/>
          </w:tcPr>
          <w:p w14:paraId="7E6AF87D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19" w:right="717"/>
              <w:jc w:val="both"/>
              <w:rPr>
                <w:sz w:val="20"/>
              </w:rPr>
            </w:pPr>
          </w:p>
        </w:tc>
      </w:tr>
    </w:tbl>
    <w:p w14:paraId="47B7B321" w14:textId="77777777" w:rsidR="000D764E" w:rsidRDefault="000D764E" w:rsidP="00CC3D64">
      <w:pPr>
        <w:tabs>
          <w:tab w:val="left" w:pos="10915"/>
        </w:tabs>
        <w:ind w:right="717"/>
        <w:jc w:val="both"/>
        <w:rPr>
          <w:rFonts w:ascii="Times New Roman"/>
          <w:sz w:val="20"/>
        </w:rPr>
        <w:sectPr w:rsidR="000D764E">
          <w:headerReference w:type="default" r:id="rId16"/>
          <w:footerReference w:type="default" r:id="rId17"/>
          <w:pgSz w:w="11910" w:h="16840"/>
          <w:pgMar w:top="800" w:right="180" w:bottom="1400" w:left="240" w:header="480" w:footer="1215" w:gutter="0"/>
          <w:pgNumType w:start="2"/>
          <w:cols w:space="720"/>
        </w:sectPr>
      </w:pPr>
    </w:p>
    <w:p w14:paraId="6D5FE1E3" w14:textId="77777777" w:rsidR="000D764E" w:rsidRDefault="00773D71" w:rsidP="00CC3D64">
      <w:pPr>
        <w:tabs>
          <w:tab w:val="left" w:pos="10915"/>
        </w:tabs>
        <w:spacing w:before="323"/>
        <w:ind w:left="667" w:right="717"/>
        <w:jc w:val="both"/>
        <w:rPr>
          <w:b/>
          <w:sz w:val="48"/>
        </w:rPr>
      </w:pPr>
      <w:r>
        <w:rPr>
          <w:b/>
          <w:color w:val="009FDF"/>
          <w:sz w:val="48"/>
        </w:rPr>
        <w:lastRenderedPageBreak/>
        <w:t>THE</w:t>
      </w:r>
      <w:r>
        <w:rPr>
          <w:b/>
          <w:color w:val="009FDF"/>
          <w:spacing w:val="-2"/>
          <w:sz w:val="48"/>
        </w:rPr>
        <w:t xml:space="preserve"> COUNCIL</w:t>
      </w:r>
    </w:p>
    <w:p w14:paraId="1269A6B2" w14:textId="77777777" w:rsidR="000D764E" w:rsidRDefault="00773D71" w:rsidP="00CC3D64">
      <w:pPr>
        <w:pStyle w:val="Heading1"/>
        <w:tabs>
          <w:tab w:val="left" w:pos="10915"/>
        </w:tabs>
        <w:spacing w:before="359"/>
        <w:ind w:right="717"/>
        <w:jc w:val="both"/>
      </w:pPr>
      <w:r>
        <w:rPr>
          <w:spacing w:val="-2"/>
        </w:rPr>
        <w:t>RECALLING</w:t>
      </w:r>
    </w:p>
    <w:p w14:paraId="7A2CBD6C" w14:textId="77777777" w:rsidR="000D764E" w:rsidRPr="00C46BE4" w:rsidRDefault="00773D71" w:rsidP="00CC3D64">
      <w:pPr>
        <w:pStyle w:val="ListParagraph"/>
        <w:numPr>
          <w:ilvl w:val="0"/>
          <w:numId w:val="3"/>
        </w:numPr>
        <w:tabs>
          <w:tab w:val="left" w:pos="10915"/>
        </w:tabs>
        <w:spacing w:before="239"/>
        <w:ind w:right="717"/>
        <w:jc w:val="both"/>
        <w:rPr>
          <w:sz w:val="24"/>
        </w:rPr>
      </w:pPr>
      <w:commentRangeStart w:id="9"/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function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IALA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with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respect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to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Safety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Navigation,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efficiency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maritime transport</w:t>
      </w:r>
      <w:r w:rsidRPr="00C46BE4">
        <w:rPr>
          <w:spacing w:val="40"/>
          <w:sz w:val="24"/>
        </w:rPr>
        <w:t xml:space="preserve"> </w:t>
      </w:r>
      <w:r w:rsidRPr="00C46BE4">
        <w:rPr>
          <w:sz w:val="24"/>
        </w:rPr>
        <w:t>and the protection of the environment.</w:t>
      </w:r>
    </w:p>
    <w:p w14:paraId="216BD25F" w14:textId="77777777" w:rsidR="000D764E" w:rsidRDefault="00773D71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C46BE4">
        <w:rPr>
          <w:sz w:val="24"/>
          <w:highlight w:val="yellow"/>
        </w:rPr>
        <w:t>Article</w:t>
      </w:r>
      <w:r w:rsidRPr="00C46BE4">
        <w:rPr>
          <w:spacing w:val="-12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8</w:t>
      </w:r>
      <w:r w:rsidRPr="00C46BE4">
        <w:rPr>
          <w:spacing w:val="-8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of</w:t>
      </w:r>
      <w:r w:rsidRPr="00C46BE4">
        <w:rPr>
          <w:spacing w:val="-10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the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IALA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Constitution</w:t>
      </w:r>
      <w:r w:rsidRPr="00C46BE4">
        <w:rPr>
          <w:spacing w:val="-10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regarding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the</w:t>
      </w:r>
      <w:r w:rsidRPr="00C46BE4">
        <w:rPr>
          <w:spacing w:val="-8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authority,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duties</w:t>
      </w:r>
      <w:r w:rsidRPr="00C46BE4">
        <w:rPr>
          <w:spacing w:val="-10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and</w:t>
      </w:r>
      <w:r w:rsidRPr="00C46BE4">
        <w:rPr>
          <w:spacing w:val="-8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functions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of</w:t>
      </w:r>
      <w:r w:rsidRPr="00C46BE4">
        <w:rPr>
          <w:spacing w:val="-10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the</w:t>
      </w:r>
      <w:r w:rsidRPr="00C46BE4">
        <w:rPr>
          <w:spacing w:val="-6"/>
          <w:sz w:val="24"/>
          <w:highlight w:val="yellow"/>
        </w:rPr>
        <w:t xml:space="preserve"> </w:t>
      </w:r>
      <w:r w:rsidRPr="00C46BE4">
        <w:rPr>
          <w:spacing w:val="-2"/>
          <w:sz w:val="24"/>
          <w:highlight w:val="yellow"/>
        </w:rPr>
        <w:t>Council</w:t>
      </w:r>
      <w:r>
        <w:rPr>
          <w:spacing w:val="-2"/>
          <w:sz w:val="24"/>
        </w:rPr>
        <w:t>.</w:t>
      </w:r>
      <w:commentRangeEnd w:id="9"/>
      <w:r w:rsidR="00EB195A">
        <w:rPr>
          <w:rStyle w:val="CommentReference"/>
        </w:rPr>
        <w:commentReference w:id="9"/>
      </w:r>
    </w:p>
    <w:p w14:paraId="40723CFC" w14:textId="2D67CDE0" w:rsidR="000D764E" w:rsidRDefault="00C660DD" w:rsidP="00CC3D64">
      <w:pPr>
        <w:pStyle w:val="Heading1"/>
        <w:tabs>
          <w:tab w:val="left" w:pos="10915"/>
        </w:tabs>
        <w:spacing w:after="120"/>
        <w:ind w:left="1236" w:right="717"/>
        <w:jc w:val="both"/>
        <w:rPr>
          <w:spacing w:val="-2"/>
        </w:rPr>
      </w:pPr>
      <w:commentRangeStart w:id="10"/>
      <w:r>
        <w:rPr>
          <w:spacing w:val="-2"/>
        </w:rPr>
        <w:t>RECOGNIZING</w:t>
      </w:r>
      <w:commentRangeEnd w:id="10"/>
      <w:r w:rsidR="00207776">
        <w:rPr>
          <w:rStyle w:val="CommentReference"/>
          <w:b w:val="0"/>
          <w:bCs w:val="0"/>
        </w:rPr>
        <w:commentReference w:id="10"/>
      </w:r>
    </w:p>
    <w:p w14:paraId="7138964B" w14:textId="340AC985" w:rsidR="00C660DD" w:rsidRDefault="00C660DD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bCs/>
          <w:sz w:val="24"/>
        </w:rPr>
      </w:pPr>
      <w:commentRangeStart w:id="11"/>
      <w:r>
        <w:rPr>
          <w:bCs/>
          <w:sz w:val="24"/>
        </w:rPr>
        <w:t xml:space="preserve">Recommendation </w:t>
      </w:r>
      <w:r w:rsidRPr="00BA54E5">
        <w:rPr>
          <w:bCs/>
          <w:i/>
          <w:iCs/>
          <w:sz w:val="24"/>
        </w:rPr>
        <w:t>R</w:t>
      </w:r>
      <w:r w:rsidRPr="00C660DD">
        <w:rPr>
          <w:bCs/>
          <w:i/>
          <w:iCs/>
          <w:sz w:val="24"/>
          <w:highlight w:val="yellow"/>
        </w:rPr>
        <w:t>XXXX</w:t>
      </w:r>
      <w:r w:rsidRPr="00C660DD">
        <w:rPr>
          <w:bCs/>
          <w:i/>
          <w:iCs/>
          <w:sz w:val="24"/>
        </w:rPr>
        <w:t xml:space="preserve"> MASS and Marine </w:t>
      </w:r>
      <w:proofErr w:type="spellStart"/>
      <w:r w:rsidRPr="00C660DD">
        <w:rPr>
          <w:bCs/>
          <w:i/>
          <w:iCs/>
          <w:sz w:val="24"/>
        </w:rPr>
        <w:t>AtoN</w:t>
      </w:r>
      <w:proofErr w:type="spellEnd"/>
      <w:r>
        <w:rPr>
          <w:bCs/>
          <w:sz w:val="24"/>
        </w:rPr>
        <w:t xml:space="preserve"> i</w:t>
      </w:r>
      <w:r w:rsidRPr="00BB4C06">
        <w:rPr>
          <w:bCs/>
          <w:sz w:val="24"/>
        </w:rPr>
        <w:t xml:space="preserve">dentifies additional desirable practices to </w:t>
      </w:r>
      <w:r>
        <w:rPr>
          <w:bCs/>
          <w:sz w:val="24"/>
        </w:rPr>
        <w:t>consider with</w:t>
      </w:r>
      <w:r w:rsidRPr="00BB4C06">
        <w:rPr>
          <w:bCs/>
          <w:sz w:val="24"/>
        </w:rPr>
        <w:t xml:space="preserve"> </w:t>
      </w:r>
      <w:r w:rsidR="00BA54E5">
        <w:rPr>
          <w:bCs/>
          <w:sz w:val="24"/>
        </w:rPr>
        <w:t>the advent of Maritime Autonomous Surface Ships</w:t>
      </w:r>
      <w:r w:rsidRPr="00BB4C06">
        <w:rPr>
          <w:bCs/>
          <w:sz w:val="24"/>
        </w:rPr>
        <w:t xml:space="preserve"> insofar as they are not adequately or fully addressed in other IALA recommendations and guidelines.</w:t>
      </w:r>
      <w:commentRangeEnd w:id="11"/>
      <w:r w:rsidR="007C188F">
        <w:rPr>
          <w:rStyle w:val="CommentReference"/>
        </w:rPr>
        <w:commentReference w:id="11"/>
      </w:r>
    </w:p>
    <w:p w14:paraId="1296185C" w14:textId="1CFE4F6A" w:rsidR="00B53978" w:rsidRPr="00B53978" w:rsidRDefault="00C660DD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C660DD">
        <w:rPr>
          <w:bCs/>
          <w:sz w:val="24"/>
          <w:lang w:val="en-AU"/>
        </w:rPr>
        <w:t xml:space="preserve">IALA </w:t>
      </w:r>
      <w:r w:rsidRPr="00C660DD">
        <w:rPr>
          <w:bCs/>
          <w:i/>
          <w:iCs/>
          <w:sz w:val="24"/>
          <w:lang w:val="en-AU"/>
        </w:rPr>
        <w:t xml:space="preserve">Guideline </w:t>
      </w:r>
      <w:bookmarkStart w:id="12" w:name="_Hlk178115098"/>
      <w:r w:rsidR="00B53978" w:rsidRPr="00B53978">
        <w:rPr>
          <w:bCs/>
          <w:i/>
          <w:iCs/>
          <w:sz w:val="24"/>
          <w:lang w:val="en-AU"/>
        </w:rPr>
        <w:t>G</w:t>
      </w:r>
      <w:r w:rsidR="00B53978" w:rsidRPr="00B53978">
        <w:rPr>
          <w:bCs/>
          <w:i/>
          <w:iCs/>
          <w:sz w:val="24"/>
          <w:highlight w:val="yellow"/>
          <w:lang w:val="en-AU"/>
        </w:rPr>
        <w:t>XXXX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bookmarkEnd w:id="12"/>
      <w:r w:rsidR="00611E52">
        <w:rPr>
          <w:i/>
          <w:iCs/>
        </w:rPr>
        <w:t>Developments and Implications of Maritime Autonomous Surface Ships for coastal authorities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r w:rsidR="00B53978" w:rsidRPr="00611E52">
        <w:rPr>
          <w:bCs/>
          <w:sz w:val="24"/>
          <w:lang w:val="en-AU"/>
        </w:rPr>
        <w:t xml:space="preserve">is </w:t>
      </w:r>
      <w:r w:rsidRPr="00B53978">
        <w:rPr>
          <w:bCs/>
          <w:sz w:val="24"/>
          <w:lang w:val="en-AU"/>
        </w:rPr>
        <w:t>associated</w:t>
      </w:r>
      <w:r>
        <w:rPr>
          <w:bCs/>
          <w:sz w:val="24"/>
          <w:lang w:val="en-AU"/>
        </w:rPr>
        <w:t xml:space="preserve"> with</w:t>
      </w:r>
      <w:r w:rsidR="00B53978">
        <w:rPr>
          <w:bCs/>
          <w:sz w:val="24"/>
          <w:lang w:val="en-AU"/>
        </w:rPr>
        <w:t xml:space="preserve"> this Recommendation.</w:t>
      </w:r>
    </w:p>
    <w:p w14:paraId="3459CF4B" w14:textId="77777777" w:rsidR="00B53978" w:rsidRPr="00B53978" w:rsidRDefault="00B53978" w:rsidP="00CC3D64">
      <w:pPr>
        <w:tabs>
          <w:tab w:val="left" w:pos="1737"/>
          <w:tab w:val="left" w:pos="10915"/>
        </w:tabs>
        <w:spacing w:before="120" w:after="120"/>
        <w:ind w:left="1378" w:right="717"/>
        <w:jc w:val="both"/>
        <w:rPr>
          <w:b/>
          <w:sz w:val="24"/>
        </w:rPr>
      </w:pPr>
      <w:r w:rsidRPr="00B53978">
        <w:rPr>
          <w:b/>
          <w:sz w:val="24"/>
        </w:rPr>
        <w:t>N</w:t>
      </w:r>
      <w:r w:rsidRPr="00B53978">
        <w:rPr>
          <w:b/>
          <w:bCs/>
          <w:spacing w:val="-2"/>
          <w:sz w:val="24"/>
          <w:szCs w:val="24"/>
        </w:rPr>
        <w:t>OTING</w:t>
      </w:r>
    </w:p>
    <w:p w14:paraId="10F18171" w14:textId="4AE0FD14" w:rsidR="00F64F79" w:rsidRDefault="00F87B18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>
        <w:rPr>
          <w:sz w:val="24"/>
        </w:rPr>
        <w:t xml:space="preserve">The </w:t>
      </w:r>
      <w:r w:rsidRPr="00F87B18">
        <w:rPr>
          <w:sz w:val="24"/>
        </w:rPr>
        <w:t>evolving technological developments associated with MASS</w:t>
      </w:r>
      <w:r w:rsidR="00F64F79">
        <w:rPr>
          <w:sz w:val="24"/>
        </w:rPr>
        <w:t>, including</w:t>
      </w:r>
      <w:r w:rsidR="00F64F79" w:rsidRPr="00F64F79">
        <w:rPr>
          <w:sz w:val="24"/>
        </w:rPr>
        <w:t xml:space="preserve"> </w:t>
      </w:r>
      <w:r w:rsidR="00F64F79">
        <w:rPr>
          <w:sz w:val="24"/>
        </w:rPr>
        <w:t>the</w:t>
      </w:r>
      <w:r w:rsidR="00F64F79" w:rsidRPr="00F64F79">
        <w:rPr>
          <w:sz w:val="24"/>
        </w:rPr>
        <w:t xml:space="preserve"> expected adoption</w:t>
      </w:r>
      <w:r w:rsidR="00F64F79">
        <w:rPr>
          <w:sz w:val="24"/>
        </w:rPr>
        <w:t xml:space="preserve"> of:</w:t>
      </w:r>
    </w:p>
    <w:p w14:paraId="495A90A8" w14:textId="167F33E0" w:rsidR="00F64F79" w:rsidRDefault="00F64F79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commentRangeStart w:id="13"/>
      <w:r>
        <w:rPr>
          <w:sz w:val="24"/>
        </w:rPr>
        <w:t>T</w:t>
      </w:r>
      <w:r w:rsidR="00565D84" w:rsidRPr="00F64F79">
        <w:rPr>
          <w:sz w:val="24"/>
        </w:rPr>
        <w:t xml:space="preserve">he non-mandatory Code for MASS </w:t>
      </w:r>
      <w:r w:rsidR="00F87B18" w:rsidRPr="008E091E">
        <w:rPr>
          <w:sz w:val="24"/>
          <w:highlight w:val="yellow"/>
        </w:rPr>
        <w:t>in 202</w:t>
      </w:r>
      <w:r w:rsidR="007C188F">
        <w:rPr>
          <w:rFonts w:eastAsiaTheme="minorEastAsia" w:hint="eastAsia"/>
          <w:sz w:val="24"/>
          <w:lang w:eastAsia="ko-KR"/>
        </w:rPr>
        <w:t>6</w:t>
      </w:r>
      <w:r>
        <w:rPr>
          <w:sz w:val="24"/>
        </w:rPr>
        <w:t>; and</w:t>
      </w:r>
    </w:p>
    <w:p w14:paraId="24AE8DFD" w14:textId="71FE0282" w:rsidR="00F87B18" w:rsidRPr="00F64F79" w:rsidRDefault="00F64F79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>T</w:t>
      </w:r>
      <w:r w:rsidRPr="00F64F79">
        <w:rPr>
          <w:sz w:val="24"/>
        </w:rPr>
        <w:t xml:space="preserve">he mandatory Code for MASS </w:t>
      </w:r>
      <w:r w:rsidRPr="008E091E">
        <w:rPr>
          <w:sz w:val="24"/>
          <w:highlight w:val="yellow"/>
        </w:rPr>
        <w:t>in 2032</w:t>
      </w:r>
      <w:r w:rsidRPr="00F64F79">
        <w:rPr>
          <w:sz w:val="24"/>
        </w:rPr>
        <w:t>.</w:t>
      </w:r>
      <w:commentRangeEnd w:id="13"/>
      <w:r w:rsidR="007C188F">
        <w:rPr>
          <w:rStyle w:val="CommentReference"/>
        </w:rPr>
        <w:commentReference w:id="13"/>
      </w:r>
    </w:p>
    <w:p w14:paraId="4C8729E0" w14:textId="0B6FB502" w:rsidR="005D3BD4" w:rsidRDefault="00773D71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5D3BD4">
        <w:rPr>
          <w:sz w:val="24"/>
        </w:rPr>
        <w:t xml:space="preserve">IALA </w:t>
      </w:r>
      <w:r w:rsidR="005D3BD4" w:rsidRPr="005D3BD4">
        <w:rPr>
          <w:sz w:val="24"/>
        </w:rPr>
        <w:t xml:space="preserve">document </w:t>
      </w:r>
      <w:r w:rsidR="005D3BD4" w:rsidRPr="005D3BD4">
        <w:rPr>
          <w:i/>
          <w:iCs/>
          <w:sz w:val="24"/>
        </w:rPr>
        <w:t>The Future of Maritime Autonomous Surface Ships (MASS) - Future Scenarios Regarding the Development and Evolution of MASS, IALA, 2024</w:t>
      </w:r>
      <w:r w:rsidR="005D3BD4" w:rsidRPr="005D3BD4">
        <w:rPr>
          <w:sz w:val="24"/>
        </w:rPr>
        <w:t>.</w:t>
      </w:r>
    </w:p>
    <w:p w14:paraId="0CF31E2C" w14:textId="77777777" w:rsidR="00115F98" w:rsidRPr="00115F98" w:rsidRDefault="00115F98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bCs/>
          <w:sz w:val="24"/>
          <w:szCs w:val="24"/>
        </w:rPr>
      </w:pPr>
      <w:r w:rsidRPr="00B53978">
        <w:rPr>
          <w:sz w:val="24"/>
        </w:rPr>
        <w:t>SOLAS</w:t>
      </w:r>
      <w:r w:rsidRPr="00115F98">
        <w:rPr>
          <w:bCs/>
          <w:sz w:val="24"/>
          <w:szCs w:val="24"/>
        </w:rPr>
        <w:t xml:space="preserve"> regulations V/12 and V/13 recognize the establishment of vessel traffic services (VTS) and aids to navigation (</w:t>
      </w:r>
      <w:proofErr w:type="spellStart"/>
      <w:r w:rsidRPr="00115F98">
        <w:rPr>
          <w:bCs/>
          <w:sz w:val="24"/>
          <w:szCs w:val="24"/>
        </w:rPr>
        <w:t>AtoN</w:t>
      </w:r>
      <w:proofErr w:type="spellEnd"/>
      <w:r w:rsidRPr="00115F98">
        <w:rPr>
          <w:bCs/>
          <w:sz w:val="24"/>
          <w:szCs w:val="24"/>
        </w:rPr>
        <w:t xml:space="preserve">), respectively. In particular: </w:t>
      </w:r>
    </w:p>
    <w:p w14:paraId="65D933B5" w14:textId="77777777" w:rsidR="00115F98" w:rsidRDefault="00115F98" w:rsidP="00CC3D64">
      <w:pPr>
        <w:pStyle w:val="Default"/>
        <w:tabs>
          <w:tab w:val="left" w:pos="10915"/>
        </w:tabs>
        <w:spacing w:before="120" w:after="120"/>
        <w:ind w:left="2160" w:right="717"/>
        <w:jc w:val="both"/>
        <w:rPr>
          <w:bCs/>
        </w:rPr>
      </w:pPr>
      <w:r>
        <w:rPr>
          <w:b/>
        </w:rPr>
        <w:t>Vessel Traffic Services</w:t>
      </w:r>
      <w:r>
        <w:rPr>
          <w:bCs/>
        </w:rPr>
        <w:t xml:space="preserve"> - Regulation V/12 provides for VTS and states, inter-alia, that:</w:t>
      </w:r>
    </w:p>
    <w:p w14:paraId="58A189A8" w14:textId="77777777" w:rsidR="00115F98" w:rsidRDefault="00115F98" w:rsidP="00CC3D64">
      <w:pPr>
        <w:pStyle w:val="Default"/>
        <w:tabs>
          <w:tab w:val="left" w:pos="10915"/>
        </w:tabs>
        <w:spacing w:before="120" w:after="120"/>
        <w:ind w:left="2160" w:right="717"/>
        <w:jc w:val="both"/>
        <w:rPr>
          <w:bCs/>
          <w:i/>
          <w:iCs/>
        </w:rPr>
      </w:pPr>
      <w:r>
        <w:rPr>
          <w:bCs/>
          <w:i/>
          <w:iCs/>
        </w:rPr>
        <w:t>Contracting Governments undertake to arrange for the establishment of VTS where, in their opinion, the volume of traffic or the degree of risk justifies such services; and</w:t>
      </w:r>
    </w:p>
    <w:p w14:paraId="482AE93E" w14:textId="77777777" w:rsidR="00115F98" w:rsidRDefault="00115F98" w:rsidP="00CC3D64">
      <w:pPr>
        <w:pStyle w:val="Default"/>
        <w:tabs>
          <w:tab w:val="left" w:pos="10915"/>
        </w:tabs>
        <w:spacing w:before="120" w:after="120"/>
        <w:ind w:left="2160" w:right="717"/>
        <w:jc w:val="both"/>
        <w:rPr>
          <w:bCs/>
        </w:rPr>
      </w:pPr>
      <w:r>
        <w:rPr>
          <w:bCs/>
          <w:i/>
          <w:iCs/>
        </w:rPr>
        <w:t>Contracting Governments planning and implementing VTS shall, wherever possible, follow the guidelines developed by the Organization</w:t>
      </w:r>
      <w:r>
        <w:rPr>
          <w:bCs/>
        </w:rPr>
        <w:t xml:space="preserve"> (IMO Resolution A.1158(32) on Guidelines for Vessel Traffic Services).</w:t>
      </w:r>
    </w:p>
    <w:p w14:paraId="3142C8FD" w14:textId="77777777" w:rsidR="00115F98" w:rsidRDefault="00115F98" w:rsidP="00CC3D64">
      <w:pPr>
        <w:pStyle w:val="Default"/>
        <w:tabs>
          <w:tab w:val="left" w:pos="10915"/>
        </w:tabs>
        <w:ind w:left="2160" w:right="71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IMO Resolution </w:t>
      </w:r>
      <w:r>
        <w:rPr>
          <w:i/>
          <w:iCs/>
          <w:sz w:val="23"/>
          <w:szCs w:val="23"/>
        </w:rPr>
        <w:t xml:space="preserve">A.1158(32) Guidelines for Vessel Traffic Services </w:t>
      </w:r>
      <w:r>
        <w:rPr>
          <w:sz w:val="23"/>
          <w:szCs w:val="23"/>
        </w:rPr>
        <w:t>states, inter-alia, that:</w:t>
      </w:r>
    </w:p>
    <w:p w14:paraId="6A25671A" w14:textId="77777777" w:rsidR="00115F98" w:rsidRDefault="00115F98" w:rsidP="00CC3D64">
      <w:pPr>
        <w:pStyle w:val="Default"/>
        <w:numPr>
          <w:ilvl w:val="0"/>
          <w:numId w:val="5"/>
        </w:numPr>
        <w:tabs>
          <w:tab w:val="left" w:pos="10915"/>
        </w:tabs>
        <w:spacing w:before="120" w:after="120"/>
        <w:ind w:right="717"/>
        <w:jc w:val="both"/>
        <w:rPr>
          <w:bCs/>
          <w:i/>
          <w:iCs/>
        </w:rPr>
      </w:pPr>
      <w:r>
        <w:rPr>
          <w:bCs/>
          <w:i/>
          <w:iCs/>
        </w:rPr>
        <w:t>Contracting Governments are encouraged to take into account IALA standards and associated recommendations, guidelines and model courses.</w:t>
      </w:r>
    </w:p>
    <w:p w14:paraId="37F13E71" w14:textId="77777777" w:rsidR="00115F98" w:rsidRDefault="00115F98" w:rsidP="00CC3D64">
      <w:pPr>
        <w:pStyle w:val="Default"/>
        <w:numPr>
          <w:ilvl w:val="0"/>
          <w:numId w:val="5"/>
        </w:numPr>
        <w:tabs>
          <w:tab w:val="left" w:pos="10915"/>
        </w:tabs>
        <w:spacing w:before="120" w:after="120"/>
        <w:ind w:right="717"/>
        <w:jc w:val="both"/>
        <w:rPr>
          <w:bCs/>
          <w:i/>
          <w:iCs/>
        </w:rPr>
      </w:pPr>
      <w:r>
        <w:rPr>
          <w:bCs/>
          <w:i/>
          <w:iCs/>
        </w:rPr>
        <w:t>The competent authority for VTS should establish a regulatory framework for establishing and operating VTS in accordance with relevant international conventions and IMO instruments, IALA standards and national law.</w:t>
      </w:r>
    </w:p>
    <w:p w14:paraId="3CF54167" w14:textId="77777777" w:rsidR="00115F98" w:rsidRDefault="00115F98" w:rsidP="00CC3D64">
      <w:pPr>
        <w:pStyle w:val="Default"/>
        <w:tabs>
          <w:tab w:val="left" w:pos="10915"/>
        </w:tabs>
        <w:spacing w:before="120" w:after="120"/>
        <w:ind w:left="2160" w:right="717"/>
        <w:jc w:val="both"/>
        <w:rPr>
          <w:bCs/>
        </w:rPr>
      </w:pPr>
      <w:r>
        <w:rPr>
          <w:b/>
        </w:rPr>
        <w:t>Aids to Navigation</w:t>
      </w:r>
      <w:r>
        <w:rPr>
          <w:bCs/>
        </w:rPr>
        <w:t xml:space="preserve"> - Regulation V/13 provides for </w:t>
      </w:r>
      <w:proofErr w:type="spellStart"/>
      <w:r>
        <w:rPr>
          <w:bCs/>
        </w:rPr>
        <w:t>AtoN</w:t>
      </w:r>
      <w:proofErr w:type="spellEnd"/>
      <w:r>
        <w:rPr>
          <w:bCs/>
        </w:rPr>
        <w:t xml:space="preserve"> and states, inter alia, that:</w:t>
      </w:r>
    </w:p>
    <w:p w14:paraId="27DAE9C8" w14:textId="77777777" w:rsidR="00115F98" w:rsidRDefault="00115F98" w:rsidP="00CC3D64">
      <w:pPr>
        <w:pStyle w:val="Default"/>
        <w:tabs>
          <w:tab w:val="left" w:pos="10915"/>
        </w:tabs>
        <w:spacing w:before="120" w:after="120"/>
        <w:ind w:left="2127" w:right="717"/>
        <w:jc w:val="both"/>
        <w:rPr>
          <w:bCs/>
          <w:i/>
          <w:iCs/>
        </w:rPr>
      </w:pPr>
      <w:r>
        <w:rPr>
          <w:bCs/>
          <w:i/>
          <w:iCs/>
        </w:rPr>
        <w:t>Each Contracting Government undertakes to provide, as it deems practical and necessary either individually or in co-operation with other Contracting Governments, such aids to navigation as the volume of traffic justifies and the degree of risk requires.</w:t>
      </w:r>
    </w:p>
    <w:p w14:paraId="14475D93" w14:textId="100F2080" w:rsidR="00115F98" w:rsidRDefault="00115F98" w:rsidP="00CC3D64">
      <w:pPr>
        <w:pStyle w:val="Default"/>
        <w:tabs>
          <w:tab w:val="left" w:pos="10915"/>
        </w:tabs>
        <w:spacing w:before="120" w:after="120"/>
        <w:ind w:left="2127" w:right="717"/>
        <w:jc w:val="both"/>
        <w:rPr>
          <w:rFonts w:eastAsiaTheme="minorEastAsia"/>
          <w:bCs/>
          <w:i/>
          <w:iCs/>
          <w:lang w:eastAsia="ko-KR"/>
        </w:rPr>
      </w:pPr>
      <w:r>
        <w:rPr>
          <w:bCs/>
          <w:i/>
          <w:iCs/>
        </w:rPr>
        <w:lastRenderedPageBreak/>
        <w:t>In order to obtain the greatest possible uniformity in aids to navigation, Contracting Governments undertake to take into account the international recommendations and guidelines when establishing such aids.</w:t>
      </w:r>
    </w:p>
    <w:p w14:paraId="5B5EDAF1" w14:textId="56FC9D00" w:rsidR="00FA2EBB" w:rsidRPr="00FA2EBB" w:rsidRDefault="00FA2EBB" w:rsidP="00CC3D64">
      <w:pPr>
        <w:pStyle w:val="Default"/>
        <w:tabs>
          <w:tab w:val="left" w:pos="10915"/>
        </w:tabs>
        <w:spacing w:before="120" w:after="120"/>
        <w:ind w:left="2127" w:right="717"/>
        <w:jc w:val="both"/>
        <w:rPr>
          <w:rFonts w:eastAsiaTheme="minorEastAsia"/>
          <w:bCs/>
          <w:i/>
          <w:iCs/>
          <w:lang w:eastAsia="ko-KR"/>
        </w:rPr>
      </w:pPr>
      <w:r w:rsidRPr="00FA2EBB">
        <w:rPr>
          <w:rFonts w:eastAsiaTheme="minorEastAsia"/>
          <w:bCs/>
          <w:i/>
          <w:iCs/>
          <w:highlight w:val="yellow"/>
          <w:lang w:eastAsia="ko-KR"/>
        </w:rPr>
        <w:t>P</w:t>
      </w:r>
      <w:r w:rsidRPr="00FA2EBB">
        <w:rPr>
          <w:rFonts w:eastAsiaTheme="minorEastAsia" w:hint="eastAsia"/>
          <w:bCs/>
          <w:i/>
          <w:iCs/>
          <w:highlight w:val="yellow"/>
          <w:lang w:eastAsia="ko-KR"/>
        </w:rPr>
        <w:t>ossible PNT sentence?</w:t>
      </w:r>
      <w:r>
        <w:rPr>
          <w:rFonts w:eastAsiaTheme="minorEastAsia" w:hint="eastAsia"/>
          <w:bCs/>
          <w:i/>
          <w:iCs/>
          <w:lang w:eastAsia="ko-KR"/>
        </w:rPr>
        <w:t xml:space="preserve"> </w:t>
      </w:r>
    </w:p>
    <w:p w14:paraId="3AFD3890" w14:textId="77777777" w:rsidR="000D764E" w:rsidRDefault="00773D71" w:rsidP="00CC3D64">
      <w:pPr>
        <w:pStyle w:val="BodyText"/>
        <w:tabs>
          <w:tab w:val="left" w:pos="10915"/>
        </w:tabs>
        <w:spacing w:before="199"/>
        <w:ind w:right="717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98255CF" wp14:editId="5822C91A">
                <wp:simplePos x="0" y="0"/>
                <wp:positionH relativeFrom="page">
                  <wp:posOffset>576072</wp:posOffset>
                </wp:positionH>
                <wp:positionV relativeFrom="paragraph">
                  <wp:posOffset>296631</wp:posOffset>
                </wp:positionV>
                <wp:extent cx="1828800" cy="762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4DDF4" id="Graphic 12" o:spid="_x0000_s1026" style="position:absolute;margin-left:45.35pt;margin-top:23.35pt;width:2in;height: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+GrFwIAAL0EAAAOAAAAZHJzL2Uyb0RvYy54bWysVE1v2zAMvQ/YfxB0X5zk0AVGnWJo0WFA&#10;0RVohp0VWY6NyaJGKnHy70fJkWtspw3zQabEJ/o9fvj27txbcTJIHbhKrhZLKYzTUHfuUMlvu8cP&#10;GykoKFcrC85U8mJI3m3fv7sdfGnW0IKtDQoO4qgcfCXbEHxZFKRb0ytagDeOnQ1grwJv8VDUqAaO&#10;3ttivVzeFANg7RG0IeLTh9Eptyl+0xgdvjYNmSBsJZlbSCumdR/XYnurygMq33b6SkP9A4tedY4/&#10;OoV6UEGJI3Z/hOo7jUDQhIWGvoCm6bRJGljNavmbmtdWeZO0cHLIT2mi/xdWP59e/QtG6uSfQP8g&#10;zkgxeConT9zQFXNusI9YJi7OKYuXKYvmHITmw9VmvdksOdmafR9v1inJhSrzXX2k8NlAiqNOTxTG&#10;GtTZUm229NllE7mSsYY21TBIwTVEKbiG+7GGXoV4L5KLphhmRNorj+js4WR2kGAhSpjYZiHM9A1j&#10;3RzLmmao7Mtvn+KNmJns7M7vETb/7F+BczZzOG2BTKzZqHsyUi74cJ5tAtvVj521UT7hYX9vUZxU&#10;HI30xEzylRksdcJY/NgGe6gvLygGnpdK0s+jQiOF/eK4IeNwZQOzsc8GBnsPaQRT5pHC7vxdoRee&#10;zUoG7p1nyO2uytwWUdSEjTcdfDoGaLrYM4nbyOi64RlJAq7zHIdwvk+ot7/O9hcAAAD//wMAUEsD&#10;BBQABgAIAAAAIQBioxr+3AAAAAgBAAAPAAAAZHJzL2Rvd25yZXYueG1sTI8/b8IwEMX3SnwH65C6&#10;FSdtRUgaB6FKmZigHTqa+JoE4nOwDYRv3+vUTvfnPb37Xbme7CCu6EPvSEG6SEAgNc701Cr4/Kif&#10;ViBC1GT04AgV3DHAupo9lLow7kY7vO5jKziEQqEVdDGOhZSh6dDqsHAjEmvfzlsdefStNF7fONwO&#10;8jlJltLqnvhCp0d877A57S9WQX1O01BLb/Lg+/brvttm5rhV6nE+bd5ARJzinxl+8RkdKmY6uAuZ&#10;IAYFeZKxU8HrkivrL9mKmwMvshxkVcr/D1Q/AAAA//8DAFBLAQItABQABgAIAAAAIQC2gziS/gAA&#10;AOEBAAATAAAAAAAAAAAAAAAAAAAAAABbQ29udGVudF9UeXBlc10ueG1sUEsBAi0AFAAGAAgAAAAh&#10;ADj9If/WAAAAlAEAAAsAAAAAAAAAAAAAAAAALwEAAF9yZWxzLy5yZWxzUEsBAi0AFAAGAAgAAAAh&#10;AMHn4asXAgAAvQQAAA4AAAAAAAAAAAAAAAAALgIAAGRycy9lMm9Eb2MueG1sUEsBAi0AFAAGAAgA&#10;AAAhAGKjGv7cAAAACAEAAA8AAAAAAAAAAAAAAAAAcQQAAGRycy9kb3ducmV2LnhtbFBLBQYAAAAA&#10;BAAEAPMAAAB6BQAAAAA=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F6FB54C" w14:textId="77777777" w:rsidR="000D764E" w:rsidRDefault="000D764E" w:rsidP="00CC3D64">
      <w:pPr>
        <w:pStyle w:val="BodyText"/>
        <w:tabs>
          <w:tab w:val="left" w:pos="10915"/>
        </w:tabs>
        <w:spacing w:before="81"/>
        <w:ind w:right="717"/>
        <w:jc w:val="both"/>
        <w:rPr>
          <w:sz w:val="18"/>
        </w:rPr>
      </w:pPr>
    </w:p>
    <w:p w14:paraId="1B8AD4F1" w14:textId="77777777" w:rsidR="000D764E" w:rsidRDefault="00773D71" w:rsidP="00CC3D64">
      <w:pPr>
        <w:tabs>
          <w:tab w:val="left" w:pos="10915"/>
        </w:tabs>
        <w:ind w:left="667" w:right="717"/>
        <w:jc w:val="both"/>
        <w:rPr>
          <w:sz w:val="18"/>
        </w:rPr>
      </w:pPr>
      <w:bookmarkStart w:id="14" w:name="_bookmark0"/>
      <w:bookmarkEnd w:id="14"/>
      <w:r>
        <w:rPr>
          <w:sz w:val="18"/>
          <w:vertAlign w:val="superscript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Refer</w:t>
      </w:r>
      <w:r>
        <w:rPr>
          <w:spacing w:val="-3"/>
          <w:sz w:val="18"/>
        </w:rPr>
        <w:t xml:space="preserve"> </w:t>
      </w:r>
      <w:r>
        <w:rPr>
          <w:sz w:val="18"/>
        </w:rPr>
        <w:t>IALA</w:t>
      </w:r>
      <w:r>
        <w:rPr>
          <w:spacing w:val="-2"/>
          <w:sz w:val="18"/>
        </w:rPr>
        <w:t xml:space="preserve"> </w:t>
      </w:r>
      <w:r>
        <w:rPr>
          <w:sz w:val="18"/>
        </w:rPr>
        <w:t>Reference</w:t>
      </w:r>
      <w:r>
        <w:rPr>
          <w:spacing w:val="-1"/>
          <w:sz w:val="18"/>
        </w:rPr>
        <w:t xml:space="preserve"> </w:t>
      </w:r>
      <w:r>
        <w:rPr>
          <w:spacing w:val="-4"/>
          <w:sz w:val="18"/>
        </w:rPr>
        <w:t>List</w:t>
      </w:r>
    </w:p>
    <w:p w14:paraId="361BA32B" w14:textId="19B4EA1A" w:rsidR="000D764E" w:rsidRDefault="00773D71" w:rsidP="00CC3D64">
      <w:pPr>
        <w:tabs>
          <w:tab w:val="left" w:pos="10915"/>
        </w:tabs>
        <w:spacing w:before="240"/>
        <w:ind w:left="1234" w:right="717"/>
        <w:jc w:val="both"/>
        <w:rPr>
          <w:sz w:val="24"/>
        </w:rPr>
      </w:pPr>
      <w:r w:rsidRPr="00FA2EBB">
        <w:rPr>
          <w:b/>
          <w:sz w:val="24"/>
          <w:highlight w:val="magenta"/>
        </w:rPr>
        <w:t>ADOPTS</w:t>
      </w:r>
      <w:r w:rsidRPr="00FA2EBB">
        <w:rPr>
          <w:b/>
          <w:spacing w:val="-5"/>
          <w:sz w:val="24"/>
          <w:highlight w:val="magenta"/>
        </w:rPr>
        <w:t xml:space="preserve"> </w:t>
      </w:r>
      <w:r w:rsidRPr="00FA2EBB">
        <w:rPr>
          <w:sz w:val="24"/>
          <w:highlight w:val="magenta"/>
        </w:rPr>
        <w:t>Recommendation</w:t>
      </w:r>
      <w:r w:rsidRPr="00FA2EBB">
        <w:rPr>
          <w:spacing w:val="-4"/>
          <w:sz w:val="24"/>
          <w:highlight w:val="magenta"/>
        </w:rPr>
        <w:t xml:space="preserve"> </w:t>
      </w:r>
      <w:r w:rsidRPr="00FA2EBB">
        <w:rPr>
          <w:i/>
          <w:sz w:val="24"/>
          <w:highlight w:val="magenta"/>
        </w:rPr>
        <w:t>R</w:t>
      </w:r>
      <w:r w:rsidR="009A0D47" w:rsidRPr="00FA2EBB">
        <w:rPr>
          <w:i/>
          <w:sz w:val="24"/>
          <w:highlight w:val="magenta"/>
        </w:rPr>
        <w:t>XXXX</w:t>
      </w:r>
      <w:r w:rsidRPr="00FA2EBB">
        <w:rPr>
          <w:i/>
          <w:spacing w:val="-3"/>
          <w:sz w:val="24"/>
          <w:highlight w:val="magenta"/>
        </w:rPr>
        <w:t xml:space="preserve"> </w:t>
      </w:r>
      <w:r w:rsidRPr="00FA2EBB">
        <w:rPr>
          <w:i/>
          <w:sz w:val="24"/>
          <w:highlight w:val="magenta"/>
        </w:rPr>
        <w:t>on</w:t>
      </w:r>
      <w:r w:rsidRPr="00FA2EBB">
        <w:rPr>
          <w:i/>
          <w:spacing w:val="-4"/>
          <w:sz w:val="24"/>
          <w:highlight w:val="magenta"/>
        </w:rPr>
        <w:t xml:space="preserve"> </w:t>
      </w:r>
      <w:r w:rsidR="00B53978" w:rsidRPr="00FA2EBB">
        <w:rPr>
          <w:i/>
          <w:sz w:val="24"/>
          <w:highlight w:val="magenta"/>
        </w:rPr>
        <w:t xml:space="preserve">MASS and Marine </w:t>
      </w:r>
      <w:proofErr w:type="spellStart"/>
      <w:r w:rsidR="00B53978" w:rsidRPr="00FA2EBB">
        <w:rPr>
          <w:i/>
          <w:sz w:val="24"/>
          <w:highlight w:val="magenta"/>
        </w:rPr>
        <w:t>AtoN</w:t>
      </w:r>
      <w:proofErr w:type="spellEnd"/>
      <w:r w:rsidR="009A0D47" w:rsidRPr="00FA2EBB">
        <w:rPr>
          <w:i/>
          <w:sz w:val="24"/>
          <w:highlight w:val="magenta"/>
        </w:rPr>
        <w:t>.</w:t>
      </w:r>
    </w:p>
    <w:p w14:paraId="20DFDC56" w14:textId="77777777" w:rsidR="00B34072" w:rsidRDefault="00B53978" w:rsidP="00CC3D64">
      <w:pPr>
        <w:pStyle w:val="BodyText"/>
        <w:tabs>
          <w:tab w:val="left" w:pos="10915"/>
        </w:tabs>
        <w:spacing w:before="239"/>
        <w:ind w:left="1234" w:right="717"/>
        <w:jc w:val="both"/>
        <w:rPr>
          <w:ins w:id="15" w:author="Alwyn Williams" w:date="2025-01-14T14:17:00Z" w16du:dateUtc="2025-01-14T14:17:00Z"/>
          <w:bCs/>
        </w:rPr>
      </w:pPr>
      <w:r w:rsidRPr="00B53978">
        <w:rPr>
          <w:b/>
        </w:rPr>
        <w:t xml:space="preserve">RECOMMENDS </w:t>
      </w:r>
      <w:r w:rsidRPr="00B53978">
        <w:rPr>
          <w:bCs/>
        </w:rPr>
        <w:t xml:space="preserve">that </w:t>
      </w:r>
      <w:r w:rsidR="00835E92">
        <w:rPr>
          <w:bCs/>
        </w:rPr>
        <w:t xml:space="preserve">member States, </w:t>
      </w:r>
      <w:r w:rsidRPr="00B53978">
        <w:rPr>
          <w:bCs/>
        </w:rPr>
        <w:t xml:space="preserve">competent authorities </w:t>
      </w:r>
      <w:r>
        <w:rPr>
          <w:bCs/>
        </w:rPr>
        <w:t xml:space="preserve">for VTS, </w:t>
      </w:r>
      <w:proofErr w:type="spellStart"/>
      <w:r>
        <w:rPr>
          <w:bCs/>
        </w:rPr>
        <w:t>AtoN</w:t>
      </w:r>
      <w:proofErr w:type="spellEnd"/>
      <w:r>
        <w:rPr>
          <w:bCs/>
        </w:rPr>
        <w:t xml:space="preserve"> authorities and</w:t>
      </w:r>
      <w:r w:rsidRPr="00B53978">
        <w:rPr>
          <w:bCs/>
        </w:rPr>
        <w:t xml:space="preserve"> VTS providers</w:t>
      </w:r>
      <w:ins w:id="16" w:author="Alwyn Williams" w:date="2025-01-14T14:17:00Z" w16du:dateUtc="2025-01-14T14:17:00Z">
        <w:r w:rsidR="00B34072">
          <w:rPr>
            <w:bCs/>
          </w:rPr>
          <w:t>:</w:t>
        </w:r>
      </w:ins>
    </w:p>
    <w:p w14:paraId="64EB459B" w14:textId="06BEE444" w:rsidR="00B34072" w:rsidRDefault="00B34072" w:rsidP="00B34072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ins w:id="17" w:author="Alwyn Williams" w:date="2025-01-14T14:19:00Z" w16du:dateUtc="2025-01-14T14:19:00Z"/>
          <w:bCs/>
        </w:rPr>
      </w:pPr>
      <w:ins w:id="18" w:author="Alwyn Williams" w:date="2025-01-14T14:22:00Z" w16du:dateUtc="2025-01-14T14:22:00Z">
        <w:r>
          <w:rPr>
            <w:bCs/>
          </w:rPr>
          <w:t>Proactively</w:t>
        </w:r>
      </w:ins>
      <w:ins w:id="19" w:author="Alwyn Williams" w:date="2025-01-14T14:17:00Z" w16du:dateUtc="2025-01-14T14:17:00Z">
        <w:r>
          <w:rPr>
            <w:bCs/>
          </w:rPr>
          <w:t xml:space="preserve"> </w:t>
        </w:r>
      </w:ins>
      <w:ins w:id="20" w:author="Alwyn Williams" w:date="2025-01-14T14:18:00Z" w16du:dateUtc="2025-01-14T14:18:00Z">
        <w:r>
          <w:rPr>
            <w:bCs/>
          </w:rPr>
          <w:t>review</w:t>
        </w:r>
      </w:ins>
      <w:ins w:id="21" w:author="Alwyn Williams" w:date="2025-01-14T14:20:00Z" w16du:dateUtc="2025-01-14T14:20:00Z">
        <w:r>
          <w:rPr>
            <w:bCs/>
          </w:rPr>
          <w:t xml:space="preserve"> the </w:t>
        </w:r>
      </w:ins>
      <w:ins w:id="22" w:author="Alwyn Williams" w:date="2025-02-05T08:02:00Z" w16du:dateUtc="2025-02-05T08:02:00Z">
        <w:r w:rsidR="00695BC9">
          <w:rPr>
            <w:bCs/>
          </w:rPr>
          <w:t>requirements of digitalization as it relates to digital navigation</w:t>
        </w:r>
      </w:ins>
      <w:ins w:id="23" w:author="Alwyn Williams" w:date="2025-02-05T08:28:00Z" w16du:dateUtc="2025-02-05T08:28:00Z">
        <w:r w:rsidR="005F5C29">
          <w:rPr>
            <w:bCs/>
          </w:rPr>
          <w:t xml:space="preserve"> (</w:t>
        </w:r>
      </w:ins>
      <w:ins w:id="24" w:author="Alwyn Williams" w:date="2025-02-05T09:25:00Z" w16du:dateUtc="2025-02-05T09:25:00Z">
        <w:r w:rsidR="0060162D">
          <w:rPr>
            <w:bCs/>
          </w:rPr>
          <w:t xml:space="preserve">e.g. </w:t>
        </w:r>
      </w:ins>
      <w:ins w:id="25" w:author="Alwyn Williams" w:date="2025-02-05T08:28:00Z" w16du:dateUtc="2025-02-05T08:28:00Z">
        <w:r w:rsidR="005F5C29">
          <w:rPr>
            <w:bCs/>
          </w:rPr>
          <w:t>S-100)</w:t>
        </w:r>
      </w:ins>
      <w:ins w:id="26" w:author="Alwyn Williams" w:date="2025-02-05T08:02:00Z" w16du:dateUtc="2025-02-05T08:02:00Z">
        <w:r w:rsidR="00695BC9">
          <w:rPr>
            <w:bCs/>
          </w:rPr>
          <w:t xml:space="preserve"> including MASS</w:t>
        </w:r>
      </w:ins>
      <w:ins w:id="27" w:author="Alwyn Williams" w:date="2025-02-05T08:03:00Z" w16du:dateUtc="2025-02-05T08:03:00Z">
        <w:r w:rsidR="00695BC9">
          <w:rPr>
            <w:bCs/>
          </w:rPr>
          <w:t xml:space="preserve"> operations.</w:t>
        </w:r>
      </w:ins>
    </w:p>
    <w:p w14:paraId="4B614CFE" w14:textId="2C8B3B01" w:rsidR="00B34072" w:rsidRDefault="00B34072" w:rsidP="00B34072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ins w:id="28" w:author="Alwyn Williams" w:date="2025-01-14T14:25:00Z" w16du:dateUtc="2025-01-14T14:25:00Z"/>
          <w:bCs/>
        </w:rPr>
      </w:pPr>
      <w:ins w:id="29" w:author="Alwyn Williams" w:date="2025-01-14T14:19:00Z" w16du:dateUtc="2025-01-14T14:19:00Z">
        <w:r>
          <w:rPr>
            <w:bCs/>
          </w:rPr>
          <w:t>Revi</w:t>
        </w:r>
      </w:ins>
      <w:ins w:id="30" w:author="Alwyn Williams" w:date="2025-01-14T14:20:00Z" w16du:dateUtc="2025-01-14T14:20:00Z">
        <w:r>
          <w:rPr>
            <w:bCs/>
          </w:rPr>
          <w:t xml:space="preserve">ew their </w:t>
        </w:r>
        <w:proofErr w:type="spellStart"/>
        <w:r>
          <w:rPr>
            <w:bCs/>
          </w:rPr>
          <w:t>AtoN</w:t>
        </w:r>
        <w:proofErr w:type="spellEnd"/>
        <w:r>
          <w:rPr>
            <w:bCs/>
          </w:rPr>
          <w:t xml:space="preserve"> and VTS service</w:t>
        </w:r>
      </w:ins>
      <w:ins w:id="31" w:author="Alwyn Williams" w:date="2025-01-14T14:21:00Z" w16du:dateUtc="2025-01-14T14:21:00Z">
        <w:r>
          <w:rPr>
            <w:bCs/>
          </w:rPr>
          <w:t xml:space="preserve"> provisio</w:t>
        </w:r>
      </w:ins>
      <w:ins w:id="32" w:author="Alwyn Williams" w:date="2025-01-14T14:22:00Z" w16du:dateUtc="2025-01-14T14:22:00Z">
        <w:r>
          <w:rPr>
            <w:bCs/>
          </w:rPr>
          <w:t>ns to ensure</w:t>
        </w:r>
      </w:ins>
      <w:ins w:id="33" w:author="Alwyn Williams" w:date="2025-01-14T14:20:00Z" w16du:dateUtc="2025-01-14T14:20:00Z">
        <w:r>
          <w:rPr>
            <w:bCs/>
          </w:rPr>
          <w:t xml:space="preserve"> that </w:t>
        </w:r>
      </w:ins>
      <w:ins w:id="34" w:author="Alwyn Williams" w:date="2025-01-14T14:36:00Z" w16du:dateUtc="2025-01-14T14:36:00Z">
        <w:r w:rsidR="00CD4ED7">
          <w:rPr>
            <w:bCs/>
          </w:rPr>
          <w:t xml:space="preserve">identified </w:t>
        </w:r>
      </w:ins>
      <w:ins w:id="35" w:author="Alwyn Williams" w:date="2025-01-14T14:33:00Z" w16du:dateUtc="2025-01-14T14:33:00Z">
        <w:r w:rsidR="00CD4ED7">
          <w:rPr>
            <w:bCs/>
          </w:rPr>
          <w:t xml:space="preserve">existing and future </w:t>
        </w:r>
      </w:ins>
      <w:ins w:id="36" w:author="Alwyn Williams" w:date="2025-02-04T13:56:00Z" w16du:dateUtc="2025-02-04T13:56:00Z">
        <w:r w:rsidR="00520846">
          <w:rPr>
            <w:bCs/>
          </w:rPr>
          <w:t>digital</w:t>
        </w:r>
      </w:ins>
      <w:ins w:id="37" w:author="Alwyn Williams" w:date="2025-01-14T14:20:00Z" w16du:dateUtc="2025-01-14T14:20:00Z">
        <w:r>
          <w:rPr>
            <w:bCs/>
          </w:rPr>
          <w:t xml:space="preserve"> services </w:t>
        </w:r>
      </w:ins>
      <w:ins w:id="38" w:author="Alwyn Williams" w:date="2025-01-14T14:23:00Z" w16du:dateUtc="2025-01-14T14:23:00Z">
        <w:r>
          <w:rPr>
            <w:bCs/>
          </w:rPr>
          <w:t>can</w:t>
        </w:r>
      </w:ins>
      <w:ins w:id="39" w:author="Alwyn Williams" w:date="2025-01-14T14:21:00Z" w16du:dateUtc="2025-01-14T14:21:00Z">
        <w:r>
          <w:rPr>
            <w:bCs/>
          </w:rPr>
          <w:t xml:space="preserve"> operate</w:t>
        </w:r>
      </w:ins>
      <w:ins w:id="40" w:author="Alwyn Williams" w:date="2025-01-14T14:22:00Z" w16du:dateUtc="2025-01-14T14:22:00Z">
        <w:r>
          <w:rPr>
            <w:bCs/>
          </w:rPr>
          <w:t xml:space="preserve"> safely and efficiently</w:t>
        </w:r>
      </w:ins>
      <w:ins w:id="41" w:author="Alwyn Williams" w:date="2025-01-14T14:23:00Z" w16du:dateUtc="2025-01-14T14:23:00Z">
        <w:r>
          <w:rPr>
            <w:bCs/>
          </w:rPr>
          <w:t xml:space="preserve">, as the volume </w:t>
        </w:r>
      </w:ins>
      <w:ins w:id="42" w:author="Alwyn Williams" w:date="2025-01-14T14:24:00Z" w16du:dateUtc="2025-01-14T14:24:00Z">
        <w:r>
          <w:rPr>
            <w:bCs/>
          </w:rPr>
          <w:t>and nature of traffic justifies and the degree of risk requires.</w:t>
        </w:r>
      </w:ins>
    </w:p>
    <w:p w14:paraId="0D27C6B1" w14:textId="223DE346" w:rsidR="00B34072" w:rsidRDefault="00B34072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ins w:id="43" w:author="Alwyn Williams" w:date="2025-01-14T14:17:00Z" w16du:dateUtc="2025-01-14T14:17:00Z"/>
          <w:bCs/>
        </w:rPr>
        <w:pPrChange w:id="44" w:author="Alwyn Williams" w:date="2025-01-14T14:17:00Z" w16du:dateUtc="2025-01-14T14:17:00Z">
          <w:pPr>
            <w:pStyle w:val="BodyText"/>
            <w:tabs>
              <w:tab w:val="left" w:pos="10915"/>
            </w:tabs>
            <w:spacing w:before="239"/>
            <w:ind w:left="1234" w:right="717"/>
            <w:jc w:val="both"/>
          </w:pPr>
        </w:pPrChange>
      </w:pPr>
      <w:ins w:id="45" w:author="Alwyn Williams" w:date="2025-01-14T14:25:00Z" w16du:dateUtc="2025-01-14T14:25:00Z">
        <w:r>
          <w:rPr>
            <w:bCs/>
          </w:rPr>
          <w:t xml:space="preserve">Actively collaborate </w:t>
        </w:r>
      </w:ins>
      <w:ins w:id="46" w:author="Alwyn Williams" w:date="2025-01-14T14:28:00Z" w16du:dateUtc="2025-01-14T14:28:00Z">
        <w:r w:rsidR="00CD4ED7">
          <w:rPr>
            <w:bCs/>
          </w:rPr>
          <w:t xml:space="preserve">with neighboring </w:t>
        </w:r>
      </w:ins>
      <w:ins w:id="47" w:author="Alwyn Williams" w:date="2025-01-14T14:29:00Z" w16du:dateUtc="2025-01-14T14:29:00Z">
        <w:r w:rsidR="00CD4ED7">
          <w:rPr>
            <w:bCs/>
          </w:rPr>
          <w:t>authorities</w:t>
        </w:r>
      </w:ins>
      <w:ins w:id="48" w:author="Alwyn Williams" w:date="2025-01-14T14:32:00Z" w16du:dateUtc="2025-01-14T14:32:00Z">
        <w:r w:rsidR="00CD4ED7">
          <w:rPr>
            <w:bCs/>
          </w:rPr>
          <w:t xml:space="preserve"> and IALA</w:t>
        </w:r>
      </w:ins>
      <w:ins w:id="49" w:author="Alwyn Williams" w:date="2025-01-14T14:29:00Z" w16du:dateUtc="2025-01-14T14:29:00Z">
        <w:r w:rsidR="00CD4ED7">
          <w:rPr>
            <w:bCs/>
          </w:rPr>
          <w:t xml:space="preserve"> to ensure </w:t>
        </w:r>
      </w:ins>
      <w:ins w:id="50" w:author="Alwyn Williams" w:date="2025-01-14T14:30:00Z" w16du:dateUtc="2025-01-14T14:30:00Z">
        <w:r w:rsidR="00CD4ED7">
          <w:rPr>
            <w:bCs/>
          </w:rPr>
          <w:t xml:space="preserve">regional and worldwide </w:t>
        </w:r>
      </w:ins>
      <w:ins w:id="51" w:author="Alwyn Williams" w:date="2025-01-14T14:29:00Z" w16du:dateUtc="2025-01-14T14:29:00Z">
        <w:r w:rsidR="00CD4ED7">
          <w:rPr>
            <w:bCs/>
          </w:rPr>
          <w:t xml:space="preserve">consistency of services </w:t>
        </w:r>
      </w:ins>
      <w:ins w:id="52" w:author="Alwyn Williams" w:date="2025-01-14T14:30:00Z" w16du:dateUtc="2025-01-14T14:30:00Z">
        <w:r w:rsidR="00CD4ED7">
          <w:rPr>
            <w:bCs/>
          </w:rPr>
          <w:t>for the benefit of</w:t>
        </w:r>
      </w:ins>
      <w:ins w:id="53" w:author="Alwyn Williams" w:date="2025-01-14T14:29:00Z" w16du:dateUtc="2025-01-14T14:29:00Z">
        <w:r w:rsidR="00CD4ED7">
          <w:rPr>
            <w:bCs/>
          </w:rPr>
          <w:t xml:space="preserve"> </w:t>
        </w:r>
      </w:ins>
      <w:ins w:id="54" w:author="Alwyn Williams" w:date="2025-02-05T08:03:00Z" w16du:dateUtc="2025-02-05T08:03:00Z">
        <w:r w:rsidR="00695BC9">
          <w:rPr>
            <w:bCs/>
          </w:rPr>
          <w:t>digital navigation systems including MASS</w:t>
        </w:r>
      </w:ins>
      <w:ins w:id="55" w:author="Alwyn Williams" w:date="2025-01-14T14:35:00Z" w16du:dateUtc="2025-01-14T14:35:00Z">
        <w:r w:rsidR="00CD4ED7">
          <w:rPr>
            <w:bCs/>
          </w:rPr>
          <w:t>,</w:t>
        </w:r>
      </w:ins>
      <w:ins w:id="56" w:author="Alwyn Williams" w:date="2025-01-14T14:29:00Z" w16du:dateUtc="2025-01-14T14:29:00Z">
        <w:r w:rsidR="00CD4ED7">
          <w:rPr>
            <w:bCs/>
          </w:rPr>
          <w:t xml:space="preserve"> </w:t>
        </w:r>
      </w:ins>
      <w:ins w:id="57" w:author="Alwyn Williams" w:date="2025-01-14T14:34:00Z" w16du:dateUtc="2025-01-14T14:34:00Z">
        <w:r w:rsidR="00CD4ED7">
          <w:rPr>
            <w:bCs/>
          </w:rPr>
          <w:t>with little or no impact to existing users</w:t>
        </w:r>
      </w:ins>
      <w:ins w:id="58" w:author="Alwyn Williams" w:date="2025-01-14T14:29:00Z" w16du:dateUtc="2025-01-14T14:29:00Z">
        <w:r w:rsidR="00CD4ED7">
          <w:rPr>
            <w:bCs/>
          </w:rPr>
          <w:t>.</w:t>
        </w:r>
      </w:ins>
      <w:ins w:id="59" w:author="Alwyn Williams" w:date="2025-01-14T14:25:00Z" w16du:dateUtc="2025-01-14T14:25:00Z">
        <w:r>
          <w:rPr>
            <w:bCs/>
          </w:rPr>
          <w:t xml:space="preserve"> </w:t>
        </w:r>
      </w:ins>
    </w:p>
    <w:p w14:paraId="7A3DF098" w14:textId="717705BF" w:rsidR="00AE7BD1" w:rsidDel="00B34072" w:rsidRDefault="00B53978" w:rsidP="00CC3D64">
      <w:pPr>
        <w:pStyle w:val="BodyText"/>
        <w:tabs>
          <w:tab w:val="left" w:pos="10915"/>
        </w:tabs>
        <w:spacing w:before="239"/>
        <w:ind w:left="1234" w:right="717"/>
        <w:jc w:val="both"/>
        <w:rPr>
          <w:del w:id="60" w:author="Alwyn Williams" w:date="2025-01-14T14:18:00Z" w16du:dateUtc="2025-01-14T14:18:00Z"/>
          <w:rFonts w:eastAsiaTheme="minorEastAsia"/>
          <w:bCs/>
          <w:lang w:eastAsia="ko-KR"/>
        </w:rPr>
      </w:pPr>
      <w:del w:id="61" w:author="Alwyn Williams" w:date="2025-01-14T14:18:00Z" w16du:dateUtc="2025-01-14T14:18:00Z">
        <w:r w:rsidRPr="00B53978" w:rsidDel="00B34072">
          <w:rPr>
            <w:bCs/>
          </w:rPr>
          <w:delText xml:space="preserve"> take into account IALA standards and associated recommendations and guidelines specifically related to </w:delText>
        </w:r>
        <w:r w:rsidDel="00B34072">
          <w:rPr>
            <w:bCs/>
          </w:rPr>
          <w:delText xml:space="preserve">MASS and AtoN </w:delText>
        </w:r>
        <w:r w:rsidRPr="00B53978" w:rsidDel="00B34072">
          <w:rPr>
            <w:bCs/>
          </w:rPr>
          <w:delText xml:space="preserve">to contribute to achieving worldwide harmonization of VTS </w:delText>
        </w:r>
        <w:r w:rsidDel="00B34072">
          <w:rPr>
            <w:bCs/>
          </w:rPr>
          <w:delText xml:space="preserve">and AtoN </w:delText>
        </w:r>
        <w:r w:rsidR="00AE7BD1" w:rsidDel="00B34072">
          <w:rPr>
            <w:bCs/>
          </w:rPr>
          <w:delText>delivery</w:delText>
        </w:r>
        <w:r w:rsidR="00BA54E5" w:rsidDel="00B34072">
          <w:rPr>
            <w:bCs/>
          </w:rPr>
          <w:delText>.</w:delText>
        </w:r>
      </w:del>
    </w:p>
    <w:p w14:paraId="27F5F2B3" w14:textId="47CA0378" w:rsidR="00FA2EBB" w:rsidRPr="00FA2EBB" w:rsidRDefault="00FA2EBB" w:rsidP="00CC3D64">
      <w:pPr>
        <w:pStyle w:val="BodyText"/>
        <w:tabs>
          <w:tab w:val="left" w:pos="10915"/>
        </w:tabs>
        <w:spacing w:before="239"/>
        <w:ind w:left="1234" w:right="717"/>
        <w:jc w:val="both"/>
        <w:rPr>
          <w:rFonts w:eastAsiaTheme="minorEastAsia"/>
          <w:bCs/>
          <w:lang w:eastAsia="ko-KR"/>
        </w:rPr>
      </w:pPr>
      <w:r w:rsidRPr="00FA2EBB">
        <w:rPr>
          <w:rFonts w:eastAsiaTheme="minorEastAsia" w:hint="eastAsia"/>
          <w:bCs/>
          <w:lang w:eastAsia="ko-KR"/>
        </w:rPr>
        <w:t>PNT piece</w:t>
      </w:r>
      <w:r>
        <w:rPr>
          <w:rFonts w:eastAsiaTheme="minorEastAsia" w:hint="eastAsia"/>
          <w:bCs/>
          <w:lang w:eastAsia="ko-KR"/>
        </w:rPr>
        <w:t xml:space="preserve"> (</w:t>
      </w:r>
      <w:proofErr w:type="spellStart"/>
      <w:r>
        <w:rPr>
          <w:rFonts w:eastAsiaTheme="minorEastAsia" w:hint="eastAsia"/>
          <w:bCs/>
          <w:lang w:eastAsia="ko-KR"/>
        </w:rPr>
        <w:t>JvG</w:t>
      </w:r>
      <w:proofErr w:type="spellEnd"/>
      <w:r>
        <w:rPr>
          <w:rFonts w:eastAsiaTheme="minorEastAsia" w:hint="eastAsia"/>
          <w:bCs/>
          <w:lang w:eastAsia="ko-KR"/>
        </w:rPr>
        <w:t>)</w:t>
      </w:r>
      <w:r w:rsidR="004B4F3A">
        <w:rPr>
          <w:rFonts w:eastAsiaTheme="minorEastAsia" w:hint="eastAsia"/>
          <w:bCs/>
          <w:lang w:eastAsia="ko-KR"/>
        </w:rPr>
        <w:t xml:space="preserve">, Omar </w:t>
      </w:r>
    </w:p>
    <w:p w14:paraId="533BF0D1" w14:textId="5E47EF33" w:rsidR="000D764E" w:rsidRDefault="00AE7BD1" w:rsidP="00CC3D64">
      <w:pPr>
        <w:pStyle w:val="BodyText"/>
        <w:tabs>
          <w:tab w:val="left" w:pos="10915"/>
        </w:tabs>
        <w:spacing w:before="240"/>
        <w:ind w:left="1234" w:right="717"/>
        <w:jc w:val="both"/>
      </w:pPr>
      <w:r w:rsidRPr="00AE7BD1">
        <w:rPr>
          <w:b/>
          <w:bCs/>
          <w:lang w:val="en-AU"/>
        </w:rPr>
        <w:t xml:space="preserve">REQUESTS </w:t>
      </w:r>
      <w:r w:rsidRPr="00AE7BD1">
        <w:rPr>
          <w:bCs/>
          <w:lang w:val="en-AU"/>
        </w:rPr>
        <w:t>the IALA Committee</w:t>
      </w:r>
      <w:r>
        <w:rPr>
          <w:bCs/>
          <w:lang w:val="en-AU"/>
        </w:rPr>
        <w:t>s</w:t>
      </w:r>
      <w:r w:rsidRPr="00AE7BD1">
        <w:rPr>
          <w:bCs/>
          <w:lang w:val="en-AU"/>
        </w:rPr>
        <w:t xml:space="preserve"> </w:t>
      </w:r>
      <w:r w:rsidR="00BA54E5">
        <w:rPr>
          <w:bCs/>
          <w:lang w:val="en-AU"/>
        </w:rPr>
        <w:t xml:space="preserve">keep </w:t>
      </w:r>
      <w:r w:rsidRPr="00AE7BD1">
        <w:rPr>
          <w:bCs/>
          <w:lang w:val="en-AU"/>
        </w:rPr>
        <w:t>this Recommendation under review and to propose amendments, as necessary.</w:t>
      </w:r>
    </w:p>
    <w:sectPr w:rsidR="000D764E">
      <w:pgSz w:w="11910" w:h="16840"/>
      <w:pgMar w:top="800" w:right="180" w:bottom="1400" w:left="240" w:header="480" w:footer="1215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9" w:author="Trainor, Neil" w:date="2024-09-26T05:23:00Z" w:initials="NT">
    <w:p w14:paraId="668E80DC" w14:textId="77777777" w:rsidR="00EB195A" w:rsidRDefault="00EB195A" w:rsidP="00EB195A">
      <w:pPr>
        <w:pStyle w:val="CommentText"/>
      </w:pPr>
      <w:r>
        <w:rPr>
          <w:rStyle w:val="CommentReference"/>
        </w:rPr>
        <w:annotationRef/>
      </w:r>
      <w:r>
        <w:t>Secretariate to update noting IGO</w:t>
      </w:r>
    </w:p>
  </w:comment>
  <w:comment w:id="10" w:author="Minsu Jeon" w:date="2025-01-13T11:08:00Z" w:initials="MJ">
    <w:p w14:paraId="715CE38F" w14:textId="77777777" w:rsidR="00207776" w:rsidRDefault="00207776" w:rsidP="00207776">
      <w:pPr>
        <w:pStyle w:val="CommentText"/>
      </w:pPr>
      <w:r>
        <w:rPr>
          <w:rStyle w:val="CommentReference"/>
        </w:rPr>
        <w:annotationRef/>
      </w:r>
      <w:r>
        <w:t xml:space="preserve">Should include clear scope of this document as shore side system including beyond IALA responsibilities. Focus on Aton perspective. Including position of IALA. </w:t>
      </w:r>
    </w:p>
  </w:comment>
  <w:comment w:id="11" w:author="Minsu Jeon" w:date="2025-01-13T10:57:00Z" w:initials="MJ">
    <w:p w14:paraId="67783415" w14:textId="1209EDC6" w:rsidR="007C188F" w:rsidRDefault="007C188F" w:rsidP="007C188F">
      <w:pPr>
        <w:pStyle w:val="CommentText"/>
      </w:pPr>
      <w:r>
        <w:rPr>
          <w:rStyle w:val="CommentReference"/>
        </w:rPr>
        <w:annotationRef/>
      </w:r>
      <w:r>
        <w:t xml:space="preserve">Review the text, MASS impact to IALA documents. </w:t>
      </w:r>
    </w:p>
    <w:p w14:paraId="28F5C94E" w14:textId="77777777" w:rsidR="007C188F" w:rsidRDefault="007C188F" w:rsidP="007C188F">
      <w:pPr>
        <w:pStyle w:val="CommentText"/>
      </w:pPr>
      <w:r>
        <w:t xml:space="preserve">Not clear. WHAT should be done should be in this Rec. etc. review the risk. </w:t>
      </w:r>
    </w:p>
  </w:comment>
  <w:comment w:id="13" w:author="Minsu Jeon" w:date="2025-01-13T10:58:00Z" w:initials="MJ">
    <w:p w14:paraId="614128F5" w14:textId="77777777" w:rsidR="00207776" w:rsidRDefault="007C188F" w:rsidP="00207776">
      <w:pPr>
        <w:pStyle w:val="CommentText"/>
        <w:numPr>
          <w:ilvl w:val="0"/>
          <w:numId w:val="8"/>
        </w:numPr>
      </w:pPr>
      <w:r>
        <w:rPr>
          <w:rStyle w:val="CommentReference"/>
        </w:rPr>
        <w:annotationRef/>
      </w:r>
      <w:r w:rsidR="00207776">
        <w:t xml:space="preserve">Worth to mention the year here? </w:t>
      </w:r>
    </w:p>
    <w:p w14:paraId="1BCD1746" w14:textId="77777777" w:rsidR="00207776" w:rsidRDefault="00207776" w:rsidP="00207776">
      <w:pPr>
        <w:pStyle w:val="CommentText"/>
      </w:pPr>
      <w:r>
        <w:t>2. evolving development including anticipated adoption of voluntary MASS code. ….</w:t>
      </w:r>
    </w:p>
    <w:p w14:paraId="48453E03" w14:textId="77777777" w:rsidR="00207776" w:rsidRDefault="00207776" w:rsidP="00207776">
      <w:pPr>
        <w:pStyle w:val="CommentText"/>
      </w:pPr>
      <w:r>
        <w:t xml:space="preserve">3. Focus on what should be done. Rather than when.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68E80DC" w15:done="0"/>
  <w15:commentEx w15:paraId="715CE38F" w15:done="0"/>
  <w15:commentEx w15:paraId="28F5C94E" w15:done="0"/>
  <w15:commentEx w15:paraId="48453E0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7F19870" w16cex:dateUtc="2024-09-25T19:23:00Z"/>
  <w16cex:commentExtensible w16cex:durableId="19139822" w16cex:dateUtc="2025-01-13T10:08:00Z"/>
  <w16cex:commentExtensible w16cex:durableId="3D974720" w16cex:dateUtc="2025-01-13T09:57:00Z"/>
  <w16cex:commentExtensible w16cex:durableId="44B81999" w16cex:dateUtc="2025-01-13T09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68E80DC" w16cid:durableId="47F19870"/>
  <w16cid:commentId w16cid:paraId="715CE38F" w16cid:durableId="19139822"/>
  <w16cid:commentId w16cid:paraId="28F5C94E" w16cid:durableId="3D974720"/>
  <w16cid:commentId w16cid:paraId="48453E03" w16cid:durableId="44B819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23C4F" w14:textId="77777777" w:rsidR="007939E8" w:rsidRDefault="007939E8">
      <w:r>
        <w:separator/>
      </w:r>
    </w:p>
  </w:endnote>
  <w:endnote w:type="continuationSeparator" w:id="0">
    <w:p w14:paraId="63303F81" w14:textId="77777777" w:rsidR="007939E8" w:rsidRDefault="0079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A68A5" w14:textId="03D25240" w:rsidR="000D764E" w:rsidRDefault="005B2DB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5E2FDC14" wp14:editId="519730F7">
              <wp:simplePos x="0" y="0"/>
              <wp:positionH relativeFrom="page">
                <wp:posOffset>565150</wp:posOffset>
              </wp:positionH>
              <wp:positionV relativeFrom="page">
                <wp:posOffset>9906000</wp:posOffset>
              </wp:positionV>
              <wp:extent cx="3975100" cy="2578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75100" cy="2578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D4FE07" w14:textId="3A7EEA6F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IALA</w:t>
                          </w:r>
                          <w:r>
                            <w:rPr>
                              <w:b/>
                              <w:color w:val="00548B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Recommendation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R</w:t>
                          </w:r>
                          <w:r w:rsidR="005B2DB5"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XXXX</w:t>
                          </w:r>
                          <w:r w:rsidR="005B2DB5">
                            <w:rPr>
                              <w:b/>
                              <w:color w:val="00548B"/>
                              <w:sz w:val="15"/>
                            </w:rPr>
                            <w:t xml:space="preserve"> </w:t>
                          </w:r>
                          <w:r w:rsidR="000C01C9">
                            <w:rPr>
                              <w:b/>
                              <w:color w:val="00548B"/>
                              <w:sz w:val="15"/>
                            </w:rPr>
                            <w:t>MASS and Marine AtoN</w:t>
                          </w:r>
                        </w:p>
                        <w:p w14:paraId="6722355F" w14:textId="23582BF9" w:rsidR="000D764E" w:rsidRDefault="005B2DB5">
                          <w:pPr>
                            <w:spacing w:before="33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Edition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1.0</w:t>
                          </w:r>
                          <w:r>
                            <w:rPr>
                              <w:b/>
                              <w:color w:val="00548B"/>
                              <w:spacing w:val="-2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pacing w:val="-2"/>
                              <w:sz w:val="15"/>
                              <w:highlight w:val="yellow"/>
                            </w:rPr>
                            <w:t>Urn:Mrn:Iala:Pub:R0127:Ed3.2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E2FDC14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44.5pt;margin-top:780pt;width:313pt;height:20.3pt;z-index:-251659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OVFlQEAABsDAAAOAAAAZHJzL2Uyb0RvYy54bWysUsFuEzEQvSPxD5bvxJug0rLKpgIqEFIF&#10;lUo/wPHa2RVrj5lxspu/Z+xuEgS3ios99ozfvPfG69vJD+JgkXoIjVwuKilsMND2YdfIpx+f39xI&#10;QUmHVg8QbCOPluTt5vWr9Rhru4IOhtaiYJBA9Rgb2aUUa6XIdNZrWkC0gZMO0OvER9ypFvXI6H5Q&#10;q6p6p0bANiIYS8S3d89JuSn4zlmTvjtHNomhkcwtlRXLus2r2qx1vUMdu97MNPQLWHjdB256hrrT&#10;SYs99v9A+d4gELi0MOAVONcbWzSwmmX1l5rHTkdbtLA5FM820f+DNd8Oj/EBRZo+wsQDLCIo3oP5&#10;SeyNGiPVc032lGri6ix0cujzzhIEP2Rvj2c/7ZSE4cu376+vlhWnDOdWV9c3y2K4uryOSOmLBS9y&#10;0EjkeRUG+nBPKffX9alkJvPcPzNJ03bikhxuoT2yiJHn2Ej6tddopRi+BjYqD/0U4CnYngJMwyco&#10;XyNrCfBhn8D1pfMFd+7MEyiE5t+SR/znuVRd/vTmNwAAAP//AwBQSwMEFAAGAAgAAAAhAE86U+3d&#10;AAAADAEAAA8AAABkcnMvZG93bnJldi54bWxMT0FOwzAQvCPxB2uRuFG7SA1tiFNVCE5IiDQcODrx&#10;NrEar0PstuH3LCe4zc6MZmeK7ewHccYpukAalgsFAqkN1lGn4aN+uVuDiMmQNUMg1PCNEbbl9VVh&#10;chsuVOF5nzrBIRRzo6FPacyljG2P3sRFGJFYO4TJm8Tn1Ek7mQuH+0HeK5VJbxzxh96M+NRje9yf&#10;vIbdJ1XP7uutea8OlavrjaLX7Kj17c28ewSRcE5/Zvitz9Wh5E5NOJGNYtCw3vCUxPwqU4zY8bBc&#10;MWiYYiYDWRby/4jyBwAA//8DAFBLAQItABQABgAIAAAAIQC2gziS/gAAAOEBAAATAAAAAAAAAAAA&#10;AAAAAAAAAABbQ29udGVudF9UeXBlc10ueG1sUEsBAi0AFAAGAAgAAAAhADj9If/WAAAAlAEAAAsA&#10;AAAAAAAAAAAAAAAALwEAAF9yZWxzLy5yZWxzUEsBAi0AFAAGAAgAAAAhAF6A5UWVAQAAGwMAAA4A&#10;AAAAAAAAAAAAAAAALgIAAGRycy9lMm9Eb2MueG1sUEsBAi0AFAAGAAgAAAAhAE86U+3dAAAADAEA&#10;AA8AAAAAAAAAAAAAAAAA7wMAAGRycy9kb3ducmV2LnhtbFBLBQYAAAAABAAEAPMAAAD5BAAAAAA=&#10;" filled="f" stroked="f">
              <v:textbox inset="0,0,0,0">
                <w:txbxContent>
                  <w:p w14:paraId="55D4FE07" w14:textId="3A7EEA6F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IALA</w:t>
                    </w:r>
                    <w:r>
                      <w:rPr>
                        <w:b/>
                        <w:color w:val="00548B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Recommendation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R</w:t>
                    </w:r>
                    <w:r w:rsidR="005B2DB5"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XXXX</w:t>
                    </w:r>
                    <w:r w:rsidR="005B2DB5">
                      <w:rPr>
                        <w:b/>
                        <w:color w:val="00548B"/>
                        <w:sz w:val="15"/>
                      </w:rPr>
                      <w:t xml:space="preserve"> </w:t>
                    </w:r>
                    <w:r w:rsidR="000C01C9">
                      <w:rPr>
                        <w:b/>
                        <w:color w:val="00548B"/>
                        <w:sz w:val="15"/>
                      </w:rPr>
                      <w:t>MASS and Marine AtoN</w:t>
                    </w:r>
                  </w:p>
                  <w:p w14:paraId="6722355F" w14:textId="23582BF9" w:rsidR="000D764E" w:rsidRDefault="005B2DB5">
                    <w:pPr>
                      <w:spacing w:before="33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Edition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1.0</w:t>
                    </w:r>
                    <w:r>
                      <w:rPr>
                        <w:b/>
                        <w:color w:val="00548B"/>
                        <w:spacing w:val="-2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pacing w:val="-2"/>
                        <w:sz w:val="15"/>
                        <w:highlight w:val="yellow"/>
                      </w:rPr>
                      <w:t>Urn:Mrn:Iala:Pub:R0127:Ed3.2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4A102031" wp14:editId="154AEAF9">
              <wp:simplePos x="0" y="0"/>
              <wp:positionH relativeFrom="page">
                <wp:posOffset>557022</wp:posOffset>
              </wp:positionH>
              <wp:positionV relativeFrom="page">
                <wp:posOffset>9742919</wp:posOffset>
              </wp:positionV>
              <wp:extent cx="6518275" cy="6350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1827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18275" h="6350">
                            <a:moveTo>
                              <a:pt x="6518148" y="0"/>
                            </a:move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6518148" y="6108"/>
                            </a:lnTo>
                            <a:lnTo>
                              <a:pt x="6518148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98A7D5" id="Graphic 8" o:spid="_x0000_s1026" style="position:absolute;margin-left:43.85pt;margin-top:767.15pt;width:513.25pt;height:.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182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zOIQIAAL0EAAAOAAAAZHJzL2Uyb0RvYy54bWysVE2L2zAQvRf6H4TujZO0SYOJs5RdthSW&#10;7cKm9KzIcmxW1qgaJXb+fUeylTXtqWV9kEeep6c3X97e9K1mZ+WwAVPwxWzOmTISysYcC/5jf/9h&#10;wxl6YUqhwaiCXxTym937d9vO5moJNehSOUYkBvPOFrz23uZZhrJWrcAZWGXIWYFrhaetO2alEx2x&#10;tzpbzufrrANXWgdSIdLXu8HJd5G/qpT036sKlWe64KTNx9XF9RDWbLcV+dEJWzdylCH+Q0UrGkOX&#10;XqnuhBfs5Jq/qNpGOkCo/ExCm0FVNVLFGCiaxfyPaJ5rYVWMhZKD9pomfDta+Xh+tk8uSEf7APIF&#10;KSNZZzG/esIGR0xfuTZgSTjrYxYv1yyq3jNJH9erxWb5ecWZJN/64yomORN5OitP6L8qiDzi/IB+&#10;qEGZLFEnS/YmmY4qGWqoYw09Z1RDxxnV8DDU0AofzgVxwWTdREg96gjOFs5qDxHmQwhB7eITdWkK&#10;hJS+YrSZYqmBJqjkS28b+QbMejHfBF1EltzpPcCm1/4TOGUz0UkNqIabQtzxymsu6PppthF0U943&#10;Wofw0R0Pt9qxswijEZ9R8QQWO2EofmiDA5SXJ8c6mpeC46+TcIoz/c1QQ4bhSoZLxiEZzutbiCMY&#10;M+/Q7/ufwllmySy4p955hNTuIk9tQfoDYMCGkwa+nDxUTeiZqG1QNG5oRmL84zyHIZzuI+r1r7P7&#10;DQAA//8DAFBLAwQUAAYACAAAACEAVrv8JOAAAAANAQAADwAAAGRycy9kb3ducmV2LnhtbEyPTU+D&#10;QBCG7yb+h82YeLPLR2kRWRrSxJMxplTvWxiBlJ0l7Lal/96pFz3OO2+eeSbfzGYQZ5xcb0lBuAhA&#10;INW26alV8Ll/fUpBOK+p0YMlVHBFB5vi/i7XWWMvtMNz5VvBEHKZVtB5P2ZSurpDo93Cjki8+7aT&#10;0Z7HqZXNpC8MN4OMgmAlje6JL3R6xG2H9bE6GaZE72VinlP82r31x2pfXlflx1apx4e5fAHhcfZ/&#10;ZbjpszoU7HSwJ2qcGBSk6zU3OU/iZQzi1gjDZQTi8JslMcgil/+/KH4AAAD//wMAUEsBAi0AFAAG&#10;AAgAAAAhALaDOJL+AAAA4QEAABMAAAAAAAAAAAAAAAAAAAAAAFtDb250ZW50X1R5cGVzXS54bWxQ&#10;SwECLQAUAAYACAAAACEAOP0h/9YAAACUAQAACwAAAAAAAAAAAAAAAAAvAQAAX3JlbHMvLnJlbHNQ&#10;SwECLQAUAAYACAAAACEAXKb8ziECAAC9BAAADgAAAAAAAAAAAAAAAAAuAgAAZHJzL2Uyb0RvYy54&#10;bWxQSwECLQAUAAYACAAAACEAVrv8JOAAAAANAQAADwAAAAAAAAAAAAAAAAB7BAAAZHJzL2Rvd25y&#10;ZXYueG1sUEsFBgAAAAAEAAQA8wAAAIgFAAAAAA==&#10;" path="m6518148,l,,,6108r6518148,l6518148,xe" fillcolor="black" stroked="f">
              <v:path arrowok="t"/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7E8A465" wp14:editId="72F7818B">
              <wp:simplePos x="0" y="0"/>
              <wp:positionH relativeFrom="page">
                <wp:posOffset>6923023</wp:posOffset>
              </wp:positionH>
              <wp:positionV relativeFrom="page">
                <wp:posOffset>10042080</wp:posOffset>
              </wp:positionV>
              <wp:extent cx="184785" cy="12065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785" cy="1206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8D62B3" w14:textId="77777777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 xml:space="preserve">P 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t>2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E8A465" id="Textbox 10" o:spid="_x0000_s1030" type="#_x0000_t202" style="position:absolute;margin-left:545.1pt;margin-top:790.7pt;width:14.55pt;height:9.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EuWlwEAACEDAAAOAAAAZHJzL2Uyb0RvYy54bWysUsGO0zAQvSPxD5bvNGnFLlXUdLWwAiGt&#10;AGnhA1zHbixij5lxm/TvGXvTFsEN7WU8tsdv3nvjzd3kB3E0SA5CK5eLWgoTNHQu7Fv54/vHN2sp&#10;KKnQqQGCaeXJkLzbvn61GWNjVtDD0BkUDBKoGWMr+5RiU1Wke+MVLSCawJcW0KvEW9xXHaqR0f1Q&#10;rer6thoBu4igDRGfPjxfym3Bt9bo9NVaMkkMrWRuqUQscZdjtd2oZo8q9k7PNNR/sPDKBW56gXpQ&#10;SYkDun+gvNMIBDYtNPgKrHXaFA2sZln/peapV9EULWwOxYtN9HKw+svxKX5Dkab3MPEAiwiKj6B/&#10;EntTjZGauSZ7Sg1xdRY6WfR5ZQmCH7K3p4ufZkpCZ7T123frGyk0Xy1X9e1N8bu6Po5I6ZMBL3LS&#10;SuRxFQLq+Egpt1fNuWTm8tw+E0nTbhKuy5y5Mp/soDuxlJGn2Ur6dVBopBg+B7Yrj/6c4DnZnRNM&#10;wwcoHyQrCnB/SGBdIXDFnQnwHAqv+c/kQf+5L1XXn739DQAA//8DAFBLAwQUAAYACAAAACEANlxL&#10;j+IAAAAPAQAADwAAAGRycy9kb3ducmV2LnhtbEyPwU7DMBBE70j8g7VI3KidUqImxKkqBCckRBoO&#10;HJ3YTazG6xC7bfh7tqdym9E+zc4Um9kN7GSmYD1KSBYCmMHWa4udhK/67WENLESFWg0ejYRfE2BT&#10;3t4UKtf+jJU57WLHKARDriT0MY4556HtjVNh4UeDdNv7yalIduq4ntSZwt3Al0Kk3CmL9KFXo3np&#10;TXvYHZ2E7TdWr/bno/ms9pWt60zge3qQ8v5u3j4Di2aOVxgu9ak6lNSp8UfUgQ3kRSaWxJJ6Wicr&#10;YBcmSbJHYA2pVIgV8LLg/3eUfwAAAP//AwBQSwECLQAUAAYACAAAACEAtoM4kv4AAADhAQAAEwAA&#10;AAAAAAAAAAAAAAAAAAAAW0NvbnRlbnRfVHlwZXNdLnhtbFBLAQItABQABgAIAAAAIQA4/SH/1gAA&#10;AJQBAAALAAAAAAAAAAAAAAAAAC8BAABfcmVscy8ucmVsc1BLAQItABQABgAIAAAAIQDjOEuWlwEA&#10;ACEDAAAOAAAAAAAAAAAAAAAAAC4CAABkcnMvZTJvRG9jLnhtbFBLAQItABQABgAIAAAAIQA2XEuP&#10;4gAAAA8BAAAPAAAAAAAAAAAAAAAAAPEDAABkcnMvZG93bnJldi54bWxQSwUGAAAAAAQABADzAAAA&#10;AAUAAAAA&#10;" filled="f" stroked="f">
              <v:textbox inset="0,0,0,0">
                <w:txbxContent>
                  <w:p w14:paraId="428D62B3" w14:textId="77777777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 xml:space="preserve">P 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begin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instrText xml:space="preserve"> PAGE </w:instrTex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separate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t>2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269D1" w14:textId="77777777" w:rsidR="007939E8" w:rsidRDefault="007939E8">
      <w:r>
        <w:separator/>
      </w:r>
    </w:p>
  </w:footnote>
  <w:footnote w:type="continuationSeparator" w:id="0">
    <w:p w14:paraId="3589CBAF" w14:textId="77777777" w:rsidR="007939E8" w:rsidRDefault="0079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F1C1E" w14:textId="5CA73121" w:rsidR="00866B40" w:rsidRDefault="00866B40" w:rsidP="00CF4D09">
    <w:pPr>
      <w:pStyle w:val="Header"/>
      <w:ind w:right="469"/>
      <w:jc w:val="right"/>
    </w:pPr>
    <w:r>
      <w:t>ARM20-7.3.4</w:t>
    </w:r>
  </w:p>
  <w:p w14:paraId="0D215D50" w14:textId="09B40060" w:rsidR="00711536" w:rsidRDefault="00866B40" w:rsidP="00CF4D09">
    <w:pPr>
      <w:pStyle w:val="Header"/>
      <w:ind w:right="469"/>
      <w:jc w:val="right"/>
    </w:pPr>
    <w:r>
      <w:t>(</w:t>
    </w:r>
    <w:r w:rsidR="00C77436">
      <w:t>PAP</w:t>
    </w:r>
    <w:r>
      <w:t>56</w:t>
    </w:r>
    <w:r w:rsidR="00C77436">
      <w:t>-6.1.1</w:t>
    </w:r>
    <w:r>
      <w:t>)</w:t>
    </w:r>
    <w:r w:rsidR="00711536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90893" w14:textId="608CE127" w:rsidR="000D764E" w:rsidRDefault="00866B40">
    <w:pPr>
      <w:pStyle w:val="BodyText"/>
      <w:spacing w:line="14" w:lineRule="auto"/>
      <w:rPr>
        <w:sz w:val="20"/>
      </w:rPr>
    </w:pPr>
    <w:sdt>
      <w:sdtPr>
        <w:rPr>
          <w:sz w:val="20"/>
        </w:rPr>
        <w:id w:val="79356284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</w:rPr>
          <w:pict w14:anchorId="6639CF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3D71">
      <w:rPr>
        <w:noProof/>
      </w:rPr>
      <w:drawing>
        <wp:anchor distT="0" distB="0" distL="0" distR="0" simplePos="0" relativeHeight="251657728" behindDoc="1" locked="0" layoutInCell="1" allowOverlap="1" wp14:anchorId="4FE9F4C5" wp14:editId="5D6014F0">
          <wp:simplePos x="0" y="0"/>
          <wp:positionH relativeFrom="page">
            <wp:posOffset>7029862</wp:posOffset>
          </wp:positionH>
          <wp:positionV relativeFrom="page">
            <wp:posOffset>304853</wp:posOffset>
          </wp:positionV>
          <wp:extent cx="170718" cy="204252"/>
          <wp:effectExtent l="0" t="0" r="0" b="0"/>
          <wp:wrapNone/>
          <wp:docPr id="1383680644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18" cy="204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5E94"/>
    <w:multiLevelType w:val="hybridMultilevel"/>
    <w:tmpl w:val="3A787F14"/>
    <w:lvl w:ilvl="0" w:tplc="C10A3028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CB10BE5C">
      <w:numFmt w:val="bullet"/>
      <w:lvlText w:val=""/>
      <w:lvlJc w:val="left"/>
      <w:pPr>
        <w:ind w:left="2164" w:hanging="426"/>
      </w:pPr>
      <w:rPr>
        <w:rFonts w:ascii="Symbol" w:eastAsia="Symbol" w:hAnsi="Symbol" w:cs="Symbol" w:hint="default"/>
        <w:b w:val="0"/>
        <w:bCs w:val="0"/>
        <w:i w:val="0"/>
        <w:iCs w:val="0"/>
        <w:color w:val="00548B"/>
        <w:spacing w:val="0"/>
        <w:w w:val="100"/>
        <w:sz w:val="24"/>
        <w:szCs w:val="24"/>
        <w:lang w:val="en-US" w:eastAsia="en-US" w:bidi="ar-SA"/>
      </w:rPr>
    </w:lvl>
    <w:lvl w:ilvl="2" w:tplc="452E644E">
      <w:numFmt w:val="bullet"/>
      <w:lvlText w:val="•"/>
      <w:lvlJc w:val="left"/>
      <w:pPr>
        <w:ind w:left="3196" w:hanging="426"/>
      </w:pPr>
      <w:rPr>
        <w:rFonts w:hint="default"/>
        <w:lang w:val="en-US" w:eastAsia="en-US" w:bidi="ar-SA"/>
      </w:rPr>
    </w:lvl>
    <w:lvl w:ilvl="3" w:tplc="9EB63D20">
      <w:numFmt w:val="bullet"/>
      <w:lvlText w:val="•"/>
      <w:lvlJc w:val="left"/>
      <w:pPr>
        <w:ind w:left="4232" w:hanging="426"/>
      </w:pPr>
      <w:rPr>
        <w:rFonts w:hint="default"/>
        <w:lang w:val="en-US" w:eastAsia="en-US" w:bidi="ar-SA"/>
      </w:rPr>
    </w:lvl>
    <w:lvl w:ilvl="4" w:tplc="54607C70">
      <w:numFmt w:val="bullet"/>
      <w:lvlText w:val="•"/>
      <w:lvlJc w:val="left"/>
      <w:pPr>
        <w:ind w:left="5268" w:hanging="426"/>
      </w:pPr>
      <w:rPr>
        <w:rFonts w:hint="default"/>
        <w:lang w:val="en-US" w:eastAsia="en-US" w:bidi="ar-SA"/>
      </w:rPr>
    </w:lvl>
    <w:lvl w:ilvl="5" w:tplc="5C0EFC3A">
      <w:numFmt w:val="bullet"/>
      <w:lvlText w:val="•"/>
      <w:lvlJc w:val="left"/>
      <w:pPr>
        <w:ind w:left="6305" w:hanging="426"/>
      </w:pPr>
      <w:rPr>
        <w:rFonts w:hint="default"/>
        <w:lang w:val="en-US" w:eastAsia="en-US" w:bidi="ar-SA"/>
      </w:rPr>
    </w:lvl>
    <w:lvl w:ilvl="6" w:tplc="0A6ABE68">
      <w:numFmt w:val="bullet"/>
      <w:lvlText w:val="•"/>
      <w:lvlJc w:val="left"/>
      <w:pPr>
        <w:ind w:left="7341" w:hanging="426"/>
      </w:pPr>
      <w:rPr>
        <w:rFonts w:hint="default"/>
        <w:lang w:val="en-US" w:eastAsia="en-US" w:bidi="ar-SA"/>
      </w:rPr>
    </w:lvl>
    <w:lvl w:ilvl="7" w:tplc="3A24F4CE">
      <w:numFmt w:val="bullet"/>
      <w:lvlText w:val="•"/>
      <w:lvlJc w:val="left"/>
      <w:pPr>
        <w:ind w:left="8377" w:hanging="426"/>
      </w:pPr>
      <w:rPr>
        <w:rFonts w:hint="default"/>
        <w:lang w:val="en-US" w:eastAsia="en-US" w:bidi="ar-SA"/>
      </w:rPr>
    </w:lvl>
    <w:lvl w:ilvl="8" w:tplc="3CD0782A">
      <w:numFmt w:val="bullet"/>
      <w:lvlText w:val="•"/>
      <w:lvlJc w:val="left"/>
      <w:pPr>
        <w:ind w:left="9413" w:hanging="426"/>
      </w:pPr>
      <w:rPr>
        <w:rFonts w:hint="default"/>
        <w:lang w:val="en-US" w:eastAsia="en-US" w:bidi="ar-SA"/>
      </w:rPr>
    </w:lvl>
  </w:abstractNum>
  <w:abstractNum w:abstractNumId="1" w15:restartNumberingAfterBreak="0">
    <w:nsid w:val="1266065D"/>
    <w:multiLevelType w:val="hybridMultilevel"/>
    <w:tmpl w:val="B98E3452"/>
    <w:lvl w:ilvl="0" w:tplc="B57E35D8">
      <w:start w:val="1"/>
      <w:numFmt w:val="decimal"/>
      <w:lvlText w:val="%1."/>
      <w:lvlJc w:val="left"/>
      <w:pPr>
        <w:ind w:left="1020" w:hanging="360"/>
      </w:pPr>
    </w:lvl>
    <w:lvl w:ilvl="1" w:tplc="FBF444C4">
      <w:start w:val="1"/>
      <w:numFmt w:val="decimal"/>
      <w:lvlText w:val="%2."/>
      <w:lvlJc w:val="left"/>
      <w:pPr>
        <w:ind w:left="1020" w:hanging="360"/>
      </w:pPr>
    </w:lvl>
    <w:lvl w:ilvl="2" w:tplc="84623700">
      <w:start w:val="1"/>
      <w:numFmt w:val="decimal"/>
      <w:lvlText w:val="%3."/>
      <w:lvlJc w:val="left"/>
      <w:pPr>
        <w:ind w:left="1020" w:hanging="360"/>
      </w:pPr>
    </w:lvl>
    <w:lvl w:ilvl="3" w:tplc="80B06B4C">
      <w:start w:val="1"/>
      <w:numFmt w:val="decimal"/>
      <w:lvlText w:val="%4."/>
      <w:lvlJc w:val="left"/>
      <w:pPr>
        <w:ind w:left="1020" w:hanging="360"/>
      </w:pPr>
    </w:lvl>
    <w:lvl w:ilvl="4" w:tplc="D71CFC46">
      <w:start w:val="1"/>
      <w:numFmt w:val="decimal"/>
      <w:lvlText w:val="%5."/>
      <w:lvlJc w:val="left"/>
      <w:pPr>
        <w:ind w:left="1020" w:hanging="360"/>
      </w:pPr>
    </w:lvl>
    <w:lvl w:ilvl="5" w:tplc="C122C068">
      <w:start w:val="1"/>
      <w:numFmt w:val="decimal"/>
      <w:lvlText w:val="%6."/>
      <w:lvlJc w:val="left"/>
      <w:pPr>
        <w:ind w:left="1020" w:hanging="360"/>
      </w:pPr>
    </w:lvl>
    <w:lvl w:ilvl="6" w:tplc="0BAC0FEC">
      <w:start w:val="1"/>
      <w:numFmt w:val="decimal"/>
      <w:lvlText w:val="%7."/>
      <w:lvlJc w:val="left"/>
      <w:pPr>
        <w:ind w:left="1020" w:hanging="360"/>
      </w:pPr>
    </w:lvl>
    <w:lvl w:ilvl="7" w:tplc="3A9E16A8">
      <w:start w:val="1"/>
      <w:numFmt w:val="decimal"/>
      <w:lvlText w:val="%8."/>
      <w:lvlJc w:val="left"/>
      <w:pPr>
        <w:ind w:left="1020" w:hanging="360"/>
      </w:pPr>
    </w:lvl>
    <w:lvl w:ilvl="8" w:tplc="7B981738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2E2A4808"/>
    <w:multiLevelType w:val="hybridMultilevel"/>
    <w:tmpl w:val="D13C954E"/>
    <w:lvl w:ilvl="0" w:tplc="FFFFFFFF">
      <w:start w:val="1"/>
      <w:numFmt w:val="decimal"/>
      <w:lvlText w:val="%1."/>
      <w:lvlJc w:val="left"/>
      <w:pPr>
        <w:ind w:left="1573" w:hanging="360"/>
      </w:pPr>
    </w:lvl>
    <w:lvl w:ilvl="1" w:tplc="FFFFFFFF">
      <w:start w:val="1"/>
      <w:numFmt w:val="lowerLetter"/>
      <w:lvlText w:val="%2."/>
      <w:lvlJc w:val="left"/>
      <w:pPr>
        <w:ind w:left="2293" w:hanging="360"/>
      </w:pPr>
    </w:lvl>
    <w:lvl w:ilvl="2" w:tplc="FFFFFFFF">
      <w:start w:val="1"/>
      <w:numFmt w:val="lowerRoman"/>
      <w:lvlText w:val="%3."/>
      <w:lvlJc w:val="right"/>
      <w:pPr>
        <w:ind w:left="3013" w:hanging="180"/>
      </w:pPr>
    </w:lvl>
    <w:lvl w:ilvl="3" w:tplc="FFFFFFFF">
      <w:start w:val="1"/>
      <w:numFmt w:val="decimal"/>
      <w:lvlText w:val="%4."/>
      <w:lvlJc w:val="left"/>
      <w:pPr>
        <w:ind w:left="3733" w:hanging="360"/>
      </w:pPr>
    </w:lvl>
    <w:lvl w:ilvl="4" w:tplc="FFFFFFFF">
      <w:start w:val="1"/>
      <w:numFmt w:val="lowerLetter"/>
      <w:lvlText w:val="%5."/>
      <w:lvlJc w:val="left"/>
      <w:pPr>
        <w:ind w:left="4453" w:hanging="360"/>
      </w:pPr>
    </w:lvl>
    <w:lvl w:ilvl="5" w:tplc="FFFFFFFF">
      <w:start w:val="1"/>
      <w:numFmt w:val="lowerRoman"/>
      <w:lvlText w:val="%6."/>
      <w:lvlJc w:val="right"/>
      <w:pPr>
        <w:ind w:left="5173" w:hanging="180"/>
      </w:pPr>
    </w:lvl>
    <w:lvl w:ilvl="6" w:tplc="FFFFFFFF">
      <w:start w:val="1"/>
      <w:numFmt w:val="decimal"/>
      <w:lvlText w:val="%7."/>
      <w:lvlJc w:val="left"/>
      <w:pPr>
        <w:ind w:left="5893" w:hanging="360"/>
      </w:pPr>
    </w:lvl>
    <w:lvl w:ilvl="7" w:tplc="FFFFFFFF">
      <w:start w:val="1"/>
      <w:numFmt w:val="lowerLetter"/>
      <w:lvlText w:val="%8."/>
      <w:lvlJc w:val="left"/>
      <w:pPr>
        <w:ind w:left="6613" w:hanging="360"/>
      </w:pPr>
    </w:lvl>
    <w:lvl w:ilvl="8" w:tplc="FFFFFFFF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47640EA1"/>
    <w:multiLevelType w:val="hybridMultilevel"/>
    <w:tmpl w:val="B23406DE"/>
    <w:lvl w:ilvl="0" w:tplc="08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4" w15:restartNumberingAfterBreak="0">
    <w:nsid w:val="63DE7720"/>
    <w:multiLevelType w:val="hybridMultilevel"/>
    <w:tmpl w:val="A342C1B6"/>
    <w:lvl w:ilvl="0" w:tplc="DD32695E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B7E2E97E">
      <w:numFmt w:val="bullet"/>
      <w:lvlText w:val="•"/>
      <w:lvlJc w:val="left"/>
      <w:pPr>
        <w:ind w:left="2714" w:hanging="359"/>
      </w:pPr>
      <w:rPr>
        <w:rFonts w:hint="default"/>
        <w:lang w:val="en-US" w:eastAsia="en-US" w:bidi="ar-SA"/>
      </w:rPr>
    </w:lvl>
    <w:lvl w:ilvl="2" w:tplc="11E25434">
      <w:numFmt w:val="bullet"/>
      <w:lvlText w:val="•"/>
      <w:lvlJc w:val="left"/>
      <w:pPr>
        <w:ind w:left="3689" w:hanging="359"/>
      </w:pPr>
      <w:rPr>
        <w:rFonts w:hint="default"/>
        <w:lang w:val="en-US" w:eastAsia="en-US" w:bidi="ar-SA"/>
      </w:rPr>
    </w:lvl>
    <w:lvl w:ilvl="3" w:tplc="B55E78F4">
      <w:numFmt w:val="bullet"/>
      <w:lvlText w:val="•"/>
      <w:lvlJc w:val="left"/>
      <w:pPr>
        <w:ind w:left="4663" w:hanging="359"/>
      </w:pPr>
      <w:rPr>
        <w:rFonts w:hint="default"/>
        <w:lang w:val="en-US" w:eastAsia="en-US" w:bidi="ar-SA"/>
      </w:rPr>
    </w:lvl>
    <w:lvl w:ilvl="4" w:tplc="A7C4BEC8">
      <w:numFmt w:val="bullet"/>
      <w:lvlText w:val="•"/>
      <w:lvlJc w:val="left"/>
      <w:pPr>
        <w:ind w:left="5638" w:hanging="359"/>
      </w:pPr>
      <w:rPr>
        <w:rFonts w:hint="default"/>
        <w:lang w:val="en-US" w:eastAsia="en-US" w:bidi="ar-SA"/>
      </w:rPr>
    </w:lvl>
    <w:lvl w:ilvl="5" w:tplc="6F662ACC">
      <w:numFmt w:val="bullet"/>
      <w:lvlText w:val="•"/>
      <w:lvlJc w:val="left"/>
      <w:pPr>
        <w:ind w:left="6613" w:hanging="359"/>
      </w:pPr>
      <w:rPr>
        <w:rFonts w:hint="default"/>
        <w:lang w:val="en-US" w:eastAsia="en-US" w:bidi="ar-SA"/>
      </w:rPr>
    </w:lvl>
    <w:lvl w:ilvl="6" w:tplc="51046CAA">
      <w:numFmt w:val="bullet"/>
      <w:lvlText w:val="•"/>
      <w:lvlJc w:val="left"/>
      <w:pPr>
        <w:ind w:left="7587" w:hanging="359"/>
      </w:pPr>
      <w:rPr>
        <w:rFonts w:hint="default"/>
        <w:lang w:val="en-US" w:eastAsia="en-US" w:bidi="ar-SA"/>
      </w:rPr>
    </w:lvl>
    <w:lvl w:ilvl="7" w:tplc="48B0D88A">
      <w:numFmt w:val="bullet"/>
      <w:lvlText w:val="•"/>
      <w:lvlJc w:val="left"/>
      <w:pPr>
        <w:ind w:left="8562" w:hanging="359"/>
      </w:pPr>
      <w:rPr>
        <w:rFonts w:hint="default"/>
        <w:lang w:val="en-US" w:eastAsia="en-US" w:bidi="ar-SA"/>
      </w:rPr>
    </w:lvl>
    <w:lvl w:ilvl="8" w:tplc="9E9E865C">
      <w:numFmt w:val="bullet"/>
      <w:lvlText w:val="•"/>
      <w:lvlJc w:val="left"/>
      <w:pPr>
        <w:ind w:left="9537" w:hanging="359"/>
      </w:pPr>
      <w:rPr>
        <w:rFonts w:hint="default"/>
        <w:lang w:val="en-US" w:eastAsia="en-US" w:bidi="ar-SA"/>
      </w:rPr>
    </w:lvl>
  </w:abstractNum>
  <w:abstractNum w:abstractNumId="5" w15:restartNumberingAfterBreak="0">
    <w:nsid w:val="682C264B"/>
    <w:multiLevelType w:val="hybridMultilevel"/>
    <w:tmpl w:val="95E8891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6A1319FB"/>
    <w:multiLevelType w:val="hybridMultilevel"/>
    <w:tmpl w:val="E8BC1D46"/>
    <w:lvl w:ilvl="0" w:tplc="46B4CB74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AA529564">
      <w:start w:val="1"/>
      <w:numFmt w:val="lowerLetter"/>
      <w:lvlText w:val="%2."/>
      <w:lvlJc w:val="left"/>
      <w:pPr>
        <w:ind w:left="2095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2"/>
        <w:lang w:val="en-US" w:eastAsia="en-US" w:bidi="ar-SA"/>
      </w:rPr>
    </w:lvl>
    <w:lvl w:ilvl="2" w:tplc="A028CD5E">
      <w:numFmt w:val="bullet"/>
      <w:lvlText w:val="•"/>
      <w:lvlJc w:val="left"/>
      <w:pPr>
        <w:ind w:left="3142" w:hanging="358"/>
      </w:pPr>
      <w:rPr>
        <w:rFonts w:hint="default"/>
        <w:lang w:val="en-US" w:eastAsia="en-US" w:bidi="ar-SA"/>
      </w:rPr>
    </w:lvl>
    <w:lvl w:ilvl="3" w:tplc="1D3ABB20">
      <w:numFmt w:val="bullet"/>
      <w:lvlText w:val="•"/>
      <w:lvlJc w:val="left"/>
      <w:pPr>
        <w:ind w:left="4185" w:hanging="358"/>
      </w:pPr>
      <w:rPr>
        <w:rFonts w:hint="default"/>
        <w:lang w:val="en-US" w:eastAsia="en-US" w:bidi="ar-SA"/>
      </w:rPr>
    </w:lvl>
    <w:lvl w:ilvl="4" w:tplc="634CB41C">
      <w:numFmt w:val="bullet"/>
      <w:lvlText w:val="•"/>
      <w:lvlJc w:val="left"/>
      <w:pPr>
        <w:ind w:left="5228" w:hanging="358"/>
      </w:pPr>
      <w:rPr>
        <w:rFonts w:hint="default"/>
        <w:lang w:val="en-US" w:eastAsia="en-US" w:bidi="ar-SA"/>
      </w:rPr>
    </w:lvl>
    <w:lvl w:ilvl="5" w:tplc="0D1C7166">
      <w:numFmt w:val="bullet"/>
      <w:lvlText w:val="•"/>
      <w:lvlJc w:val="left"/>
      <w:pPr>
        <w:ind w:left="6271" w:hanging="358"/>
      </w:pPr>
      <w:rPr>
        <w:rFonts w:hint="default"/>
        <w:lang w:val="en-US" w:eastAsia="en-US" w:bidi="ar-SA"/>
      </w:rPr>
    </w:lvl>
    <w:lvl w:ilvl="6" w:tplc="EDFA4A96">
      <w:numFmt w:val="bullet"/>
      <w:lvlText w:val="•"/>
      <w:lvlJc w:val="left"/>
      <w:pPr>
        <w:ind w:left="7314" w:hanging="358"/>
      </w:pPr>
      <w:rPr>
        <w:rFonts w:hint="default"/>
        <w:lang w:val="en-US" w:eastAsia="en-US" w:bidi="ar-SA"/>
      </w:rPr>
    </w:lvl>
    <w:lvl w:ilvl="7" w:tplc="C79C3B6E">
      <w:numFmt w:val="bullet"/>
      <w:lvlText w:val="•"/>
      <w:lvlJc w:val="left"/>
      <w:pPr>
        <w:ind w:left="8357" w:hanging="358"/>
      </w:pPr>
      <w:rPr>
        <w:rFonts w:hint="default"/>
        <w:lang w:val="en-US" w:eastAsia="en-US" w:bidi="ar-SA"/>
      </w:rPr>
    </w:lvl>
    <w:lvl w:ilvl="8" w:tplc="6D248136">
      <w:numFmt w:val="bullet"/>
      <w:lvlText w:val="•"/>
      <w:lvlJc w:val="left"/>
      <w:pPr>
        <w:ind w:left="9400" w:hanging="358"/>
      </w:pPr>
      <w:rPr>
        <w:rFonts w:hint="default"/>
        <w:lang w:val="en-US" w:eastAsia="en-US" w:bidi="ar-SA"/>
      </w:rPr>
    </w:lvl>
  </w:abstractNum>
  <w:abstractNum w:abstractNumId="7" w15:restartNumberingAfterBreak="0">
    <w:nsid w:val="6AF62E06"/>
    <w:multiLevelType w:val="hybridMultilevel"/>
    <w:tmpl w:val="8B92F93C"/>
    <w:lvl w:ilvl="0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77084949"/>
    <w:multiLevelType w:val="hybridMultilevel"/>
    <w:tmpl w:val="886ADE88"/>
    <w:lvl w:ilvl="0" w:tplc="0C09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529248453">
    <w:abstractNumId w:val="6"/>
  </w:num>
  <w:num w:numId="2" w16cid:durableId="830560738">
    <w:abstractNumId w:val="0"/>
  </w:num>
  <w:num w:numId="3" w16cid:durableId="1232619928">
    <w:abstractNumId w:val="4"/>
  </w:num>
  <w:num w:numId="4" w16cid:durableId="950280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1365469">
    <w:abstractNumId w:val="7"/>
  </w:num>
  <w:num w:numId="6" w16cid:durableId="1318999772">
    <w:abstractNumId w:val="8"/>
  </w:num>
  <w:num w:numId="7" w16cid:durableId="174654871">
    <w:abstractNumId w:val="5"/>
  </w:num>
  <w:num w:numId="8" w16cid:durableId="160508444">
    <w:abstractNumId w:val="1"/>
  </w:num>
  <w:num w:numId="9" w16cid:durableId="43925370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wyn Williams">
    <w15:presenceInfo w15:providerId="AD" w15:userId="S::Alwyn.Williams@gla-rad.org::a3083869-ca2c-4aab-a7a2-8eff6afd241f"/>
  </w15:person>
  <w15:person w15:author="Trainor, Neil">
    <w15:presenceInfo w15:providerId="AD" w15:userId="S::neil.trainor@amsa.gov.au::155383a2-f689-42ea-9196-65840b806997"/>
  </w15:person>
  <w15:person w15:author="Minsu Jeon">
    <w15:presenceInfo w15:providerId="AD" w15:userId="S::mje@iala.int::c699a6d0-835e-419b-ac4a-d0226fb204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ysjQ3NzI1BdJGFko6SsGpxcWZ+XkgBYa1ANolLxQsAAAA"/>
  </w:docVars>
  <w:rsids>
    <w:rsidRoot w:val="000D764E"/>
    <w:rsid w:val="000405C2"/>
    <w:rsid w:val="000C01C9"/>
    <w:rsid w:val="000D764E"/>
    <w:rsid w:val="000E07A9"/>
    <w:rsid w:val="00115F98"/>
    <w:rsid w:val="001414D5"/>
    <w:rsid w:val="00207776"/>
    <w:rsid w:val="00223DA2"/>
    <w:rsid w:val="00223DE4"/>
    <w:rsid w:val="00245C96"/>
    <w:rsid w:val="00322F4C"/>
    <w:rsid w:val="003322EA"/>
    <w:rsid w:val="003A582B"/>
    <w:rsid w:val="003F1DD6"/>
    <w:rsid w:val="00411BF8"/>
    <w:rsid w:val="004B4F3A"/>
    <w:rsid w:val="00510759"/>
    <w:rsid w:val="00520846"/>
    <w:rsid w:val="00565D84"/>
    <w:rsid w:val="005B2DB5"/>
    <w:rsid w:val="005C0A3B"/>
    <w:rsid w:val="005D3BD4"/>
    <w:rsid w:val="005F4049"/>
    <w:rsid w:val="005F5C29"/>
    <w:rsid w:val="0060162D"/>
    <w:rsid w:val="00611E52"/>
    <w:rsid w:val="0065649D"/>
    <w:rsid w:val="00686526"/>
    <w:rsid w:val="00695BC9"/>
    <w:rsid w:val="006A5831"/>
    <w:rsid w:val="006E07C6"/>
    <w:rsid w:val="00711536"/>
    <w:rsid w:val="007431EE"/>
    <w:rsid w:val="00754CE3"/>
    <w:rsid w:val="00773D71"/>
    <w:rsid w:val="007939E8"/>
    <w:rsid w:val="007C188F"/>
    <w:rsid w:val="008045C3"/>
    <w:rsid w:val="00835E92"/>
    <w:rsid w:val="00866B40"/>
    <w:rsid w:val="008A3D41"/>
    <w:rsid w:val="008E091E"/>
    <w:rsid w:val="0094315F"/>
    <w:rsid w:val="00950DD6"/>
    <w:rsid w:val="009A0D47"/>
    <w:rsid w:val="00A81760"/>
    <w:rsid w:val="00AE7BD1"/>
    <w:rsid w:val="00B34072"/>
    <w:rsid w:val="00B53978"/>
    <w:rsid w:val="00BA54E5"/>
    <w:rsid w:val="00BB4C06"/>
    <w:rsid w:val="00BB4F43"/>
    <w:rsid w:val="00C46BE4"/>
    <w:rsid w:val="00C541B4"/>
    <w:rsid w:val="00C660DD"/>
    <w:rsid w:val="00C77436"/>
    <w:rsid w:val="00CC3D64"/>
    <w:rsid w:val="00CD4ED7"/>
    <w:rsid w:val="00CF4D09"/>
    <w:rsid w:val="00DE7F6A"/>
    <w:rsid w:val="00E20F00"/>
    <w:rsid w:val="00E62B85"/>
    <w:rsid w:val="00EB195A"/>
    <w:rsid w:val="00EF2AF1"/>
    <w:rsid w:val="00F06F83"/>
    <w:rsid w:val="00F61772"/>
    <w:rsid w:val="00F64F79"/>
    <w:rsid w:val="00F87B18"/>
    <w:rsid w:val="00FA2EBB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1059"/>
  <w15:docId w15:val="{0CC22FC5-91FF-4EAA-831A-7BF9E0A6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21"/>
      <w:ind w:left="123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2095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115F98"/>
    <w:pPr>
      <w:widowControl/>
      <w:adjustRightInd w:val="0"/>
    </w:pPr>
    <w:rPr>
      <w:rFonts w:ascii="Calibri" w:eastAsia="Calibri" w:hAnsi="Calibri" w:cs="Calibri"/>
      <w:color w:val="000000"/>
      <w:sz w:val="24"/>
      <w:szCs w:val="2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B1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19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195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5A"/>
    <w:rPr>
      <w:rFonts w:ascii="Calibri" w:eastAsia="Calibri" w:hAnsi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B8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B85"/>
    <w:rPr>
      <w:rFonts w:ascii="Calibri" w:eastAsia="Calibri" w:hAnsi="Calibri" w:cs="Calibr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F4D09"/>
  </w:style>
  <w:style w:type="character" w:customStyle="1" w:styleId="DateChar">
    <w:name w:val="Date Char"/>
    <w:basedOn w:val="DefaultParagraphFont"/>
    <w:link w:val="Date"/>
    <w:uiPriority w:val="99"/>
    <w:semiHidden/>
    <w:rsid w:val="00CF4D09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B34072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comments" Target="comment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6805A-BE86-4B3A-8A5F-796F87B9B9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EF818-9C3B-44B3-ACB0-62048258530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2A0CA37A-E387-451B-90C2-57E0041B1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07AACE-9B7D-40A7-9B35-B2BE2D3C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R0127</vt:lpstr>
    </vt:vector>
  </TitlesOfParts>
  <Manager>IALA</Manager>
  <Company>IALA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R0127</dc:title>
  <dc:subject>IALA</dc:subject>
  <dc:creator>IALA Secretariat</dc:creator>
  <dc:description/>
  <cp:lastModifiedBy>Tom Southall</cp:lastModifiedBy>
  <cp:revision>18</cp:revision>
  <cp:lastPrinted>2025-01-13T08:35:00Z</cp:lastPrinted>
  <dcterms:created xsi:type="dcterms:W3CDTF">2024-09-26T09:17:00Z</dcterms:created>
  <dcterms:modified xsi:type="dcterms:W3CDTF">2025-03-13T18:06:00Z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Created">
    <vt:filetime>2022-01-30T00:00:00Z</vt:filetime>
  </property>
  <property fmtid="{D5CDD505-2E9C-101B-9397-08002B2CF9AE}" pid="4" name="Creator">
    <vt:lpwstr>Acrobat PDFMaker 21 for Word</vt:lpwstr>
  </property>
  <property fmtid="{D5CDD505-2E9C-101B-9397-08002B2CF9AE}" pid="5" name="LastSaved">
    <vt:filetime>2024-09-24T00:00:00Z</vt:filetime>
  </property>
  <property fmtid="{D5CDD505-2E9C-101B-9397-08002B2CF9AE}" pid="6" name="Order">
    <vt:lpwstr>2635200.000000</vt:lpwstr>
  </property>
  <property fmtid="{D5CDD505-2E9C-101B-9397-08002B2CF9AE}" pid="7" name="Producer">
    <vt:lpwstr>Adobe PDF Library 21.11.71</vt:lpwstr>
  </property>
  <property fmtid="{D5CDD505-2E9C-101B-9397-08002B2CF9AE}" pid="8" name="SourceModified">
    <vt:lpwstr>D:20220130161929</vt:lpwstr>
  </property>
  <property fmtid="{D5CDD505-2E9C-101B-9397-08002B2CF9AE}" pid="9" name="MediaServiceImageTags">
    <vt:lpwstr/>
  </property>
</Properties>
</file>